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5C477F" w:rsidRDefault="00392621" w:rsidP="00F13154">
      <w:pPr>
        <w:spacing w:line="260" w:lineRule="exact"/>
        <w:jc w:val="center"/>
        <w:rPr>
          <w:rFonts w:ascii="Arial" w:hAnsi="Arial" w:cs="Arial"/>
          <w:b/>
          <w:sz w:val="22"/>
          <w:szCs w:val="22"/>
        </w:rPr>
      </w:pPr>
      <w:r w:rsidRPr="005C477F">
        <w:rPr>
          <w:rFonts w:ascii="Arial" w:hAnsi="Arial" w:cs="Arial"/>
          <w:b/>
          <w:sz w:val="22"/>
          <w:szCs w:val="22"/>
        </w:rPr>
        <w:t xml:space="preserve">uzavřená podle § </w:t>
      </w:r>
      <w:r w:rsidR="00AA02D9">
        <w:rPr>
          <w:rFonts w:ascii="Arial" w:hAnsi="Arial" w:cs="Arial"/>
          <w:b/>
          <w:sz w:val="22"/>
          <w:szCs w:val="22"/>
        </w:rPr>
        <w:t>2430</w:t>
      </w:r>
      <w:r w:rsidRPr="005C477F">
        <w:rPr>
          <w:rFonts w:ascii="Arial" w:hAnsi="Arial" w:cs="Arial"/>
          <w:b/>
          <w:sz w:val="22"/>
          <w:szCs w:val="22"/>
        </w:rPr>
        <w:t xml:space="preserve"> a násl. </w:t>
      </w:r>
      <w:r w:rsidR="00AA02D9">
        <w:rPr>
          <w:rFonts w:ascii="Arial" w:hAnsi="Arial" w:cs="Arial"/>
          <w:b/>
          <w:sz w:val="22"/>
          <w:szCs w:val="22"/>
        </w:rPr>
        <w:t>občanského</w:t>
      </w:r>
      <w:r w:rsidRPr="005C477F">
        <w:rPr>
          <w:rFonts w:ascii="Arial" w:hAnsi="Arial" w:cs="Arial"/>
          <w:b/>
          <w:sz w:val="22"/>
          <w:szCs w:val="22"/>
        </w:rPr>
        <w:t xml:space="preserve"> zákoníku číslo </w:t>
      </w:r>
      <w:r w:rsidR="00AA02D9">
        <w:rPr>
          <w:rFonts w:ascii="Arial" w:hAnsi="Arial" w:cs="Arial"/>
          <w:b/>
          <w:sz w:val="22"/>
          <w:szCs w:val="22"/>
        </w:rPr>
        <w:t>89/2012</w:t>
      </w:r>
      <w:r w:rsidRPr="005C477F">
        <w:rPr>
          <w:rFonts w:ascii="Arial" w:hAnsi="Arial" w:cs="Arial"/>
          <w:b/>
          <w:sz w:val="22"/>
          <w:szCs w:val="22"/>
        </w:rPr>
        <w:t xml:space="preserve"> Sb., v platném znění</w:t>
      </w:r>
    </w:p>
    <w:p w:rsidR="008B543A" w:rsidRPr="005C477F" w:rsidRDefault="008B543A" w:rsidP="00F13154">
      <w:pPr>
        <w:spacing w:line="260" w:lineRule="exact"/>
        <w:jc w:val="center"/>
        <w:rPr>
          <w:rFonts w:ascii="Arial" w:hAnsi="Arial" w:cs="Arial"/>
          <w:b/>
          <w:sz w:val="22"/>
          <w:szCs w:val="22"/>
        </w:rPr>
      </w:pPr>
    </w:p>
    <w:p w:rsidR="00E00041" w:rsidRDefault="00E00041" w:rsidP="00F13154">
      <w:pPr>
        <w:spacing w:line="260" w:lineRule="exact"/>
        <w:jc w:val="center"/>
        <w:rPr>
          <w:rFonts w:ascii="Arial" w:hAnsi="Arial" w:cs="Arial"/>
          <w:bCs/>
          <w:sz w:val="22"/>
          <w:szCs w:val="22"/>
        </w:rPr>
      </w:pPr>
      <w:r>
        <w:rPr>
          <w:rFonts w:ascii="Arial" w:hAnsi="Arial" w:cs="Arial"/>
          <w:bCs/>
          <w:sz w:val="22"/>
          <w:szCs w:val="22"/>
        </w:rPr>
        <w:t xml:space="preserve">za účelem </w:t>
      </w:r>
      <w:r w:rsidRPr="00E00041">
        <w:rPr>
          <w:rFonts w:ascii="Arial" w:hAnsi="Arial" w:cs="Arial"/>
          <w:bCs/>
          <w:sz w:val="22"/>
          <w:szCs w:val="22"/>
        </w:rPr>
        <w:t xml:space="preserve">provedení výkonu Technického dozoru stavebníka </w:t>
      </w:r>
      <w:r w:rsidR="001F4C5F" w:rsidRPr="005C477F">
        <w:rPr>
          <w:rFonts w:ascii="Arial" w:hAnsi="Arial" w:cs="Arial"/>
          <w:bCs/>
          <w:sz w:val="22"/>
          <w:szCs w:val="22"/>
        </w:rPr>
        <w:t xml:space="preserve">na akci: </w:t>
      </w:r>
    </w:p>
    <w:p w:rsidR="007731AB" w:rsidRDefault="00C1232C" w:rsidP="00F13154">
      <w:pPr>
        <w:pStyle w:val="Zkladntextodsazen"/>
        <w:spacing w:before="120" w:after="120" w:line="260" w:lineRule="exact"/>
        <w:jc w:val="center"/>
        <w:rPr>
          <w:rFonts w:ascii="Arial" w:hAnsi="Arial" w:cs="Arial"/>
          <w:bCs/>
          <w:sz w:val="22"/>
          <w:szCs w:val="22"/>
        </w:rPr>
      </w:pPr>
      <w:r w:rsidRPr="00C1232C">
        <w:rPr>
          <w:rFonts w:ascii="Arial" w:hAnsi="Arial" w:cs="Arial"/>
          <w:bCs/>
          <w:sz w:val="22"/>
          <w:szCs w:val="22"/>
        </w:rPr>
        <w:t xml:space="preserve">II/129, II/347 Humpolec – okružní křižovatka (u </w:t>
      </w:r>
      <w:proofErr w:type="spellStart"/>
      <w:r w:rsidRPr="00C1232C">
        <w:rPr>
          <w:rFonts w:ascii="Arial" w:hAnsi="Arial" w:cs="Arial"/>
          <w:bCs/>
          <w:sz w:val="22"/>
          <w:szCs w:val="22"/>
        </w:rPr>
        <w:t>Vodaku</w:t>
      </w:r>
      <w:proofErr w:type="spellEnd"/>
      <w:r w:rsidRPr="00C1232C">
        <w:rPr>
          <w:rFonts w:ascii="Arial" w:hAnsi="Arial" w:cs="Arial"/>
          <w:bCs/>
          <w:sz w:val="22"/>
          <w:szCs w:val="22"/>
        </w:rPr>
        <w:t>)</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EA767A" w:rsidRPr="00EA767A" w:rsidRDefault="00AA02D9" w:rsidP="00EA767A">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r w:rsidR="000B0978" w:rsidRPr="00EA767A">
        <w:rPr>
          <w:rFonts w:ascii="Arial" w:eastAsia="MS Mincho" w:hAnsi="Arial" w:cs="Arial"/>
          <w:b/>
          <w:bCs/>
          <w:sz w:val="22"/>
          <w:szCs w:val="22"/>
        </w:rPr>
        <w:t>,</w:t>
      </w:r>
      <w:r w:rsidR="00270D48" w:rsidRPr="00EA767A">
        <w:rPr>
          <w:rFonts w:ascii="Arial" w:eastAsia="MS Mincho" w:hAnsi="Arial" w:cs="Arial"/>
          <w:sz w:val="22"/>
          <w:szCs w:val="22"/>
        </w:rPr>
        <w:t xml:space="preserve"> Žižkova 57, 587 33 </w:t>
      </w:r>
      <w:r w:rsidR="00392621" w:rsidRPr="00EA767A">
        <w:rPr>
          <w:rFonts w:ascii="Arial" w:eastAsia="MS Mincho" w:hAnsi="Arial" w:cs="Arial"/>
          <w:sz w:val="22"/>
          <w:szCs w:val="22"/>
        </w:rPr>
        <w:t xml:space="preserve">Jihlava, </w:t>
      </w:r>
      <w:r w:rsidRPr="00EA767A">
        <w:rPr>
          <w:rFonts w:ascii="Arial" w:eastAsia="MS Mincho" w:hAnsi="Arial" w:cs="Arial"/>
          <w:sz w:val="22"/>
          <w:szCs w:val="22"/>
        </w:rPr>
        <w:t>zastoupený</w:t>
      </w:r>
      <w:r w:rsidR="00392621" w:rsidRPr="00EA767A">
        <w:rPr>
          <w:rFonts w:ascii="Arial" w:eastAsia="MS Mincho" w:hAnsi="Arial" w:cs="Arial"/>
          <w:sz w:val="22"/>
          <w:szCs w:val="22"/>
        </w:rPr>
        <w:t xml:space="preserve"> hejtmanem MUDr. Jiřím </w:t>
      </w:r>
      <w:r w:rsidR="009E36C2" w:rsidRPr="00EA767A">
        <w:rPr>
          <w:rFonts w:ascii="Arial" w:eastAsia="MS Mincho" w:hAnsi="Arial" w:cs="Arial"/>
          <w:sz w:val="22"/>
          <w:szCs w:val="22"/>
        </w:rPr>
        <w:t>B</w:t>
      </w:r>
      <w:r w:rsidR="00392621" w:rsidRPr="00EA767A">
        <w:rPr>
          <w:rFonts w:ascii="Arial" w:eastAsia="MS Mincho" w:hAnsi="Arial" w:cs="Arial"/>
          <w:sz w:val="22"/>
          <w:szCs w:val="22"/>
        </w:rPr>
        <w:t>ěhounkem</w:t>
      </w:r>
      <w:r w:rsidR="00EA767A" w:rsidRPr="00EA767A">
        <w:rPr>
          <w:rFonts w:ascii="Arial" w:eastAsia="MS Mincho" w:hAnsi="Arial" w:cs="Arial"/>
          <w:sz w:val="22"/>
          <w:szCs w:val="22"/>
        </w:rPr>
        <w:t>, k podpisu smlouvy pověřen Ing. Jan Hyliš, člen rady kraje pro oblast dopravy a silničního hospodářství</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eastAsia="MS Mincho" w:hAnsi="Arial" w:cs="Arial"/>
          <w:sz w:val="22"/>
          <w:szCs w:val="22"/>
        </w:rPr>
        <w:t>zástupce pro věci technické:</w:t>
      </w:r>
      <w:r w:rsidRPr="007731AB">
        <w:rPr>
          <w:rFonts w:ascii="Arial" w:eastAsia="MS Mincho" w:hAnsi="Arial" w:cs="Arial"/>
          <w:sz w:val="22"/>
          <w:szCs w:val="22"/>
        </w:rPr>
        <w:tab/>
      </w:r>
      <w:r w:rsidR="00A90311">
        <w:rPr>
          <w:rFonts w:ascii="Arial" w:eastAsia="MS Mincho" w:hAnsi="Arial" w:cs="Arial"/>
          <w:sz w:val="22"/>
          <w:szCs w:val="22"/>
        </w:rPr>
        <w:t>Tomáš Pípal</w:t>
      </w:r>
      <w:r w:rsidRPr="007731AB">
        <w:rPr>
          <w:rFonts w:ascii="Arial" w:eastAsia="MS Mincho" w:hAnsi="Arial" w:cs="Arial"/>
          <w:sz w:val="22"/>
          <w:szCs w:val="22"/>
        </w:rPr>
        <w:t>, Ing. Hana Matulová</w:t>
      </w:r>
    </w:p>
    <w:p w:rsidR="007731AB" w:rsidRPr="007731AB" w:rsidRDefault="007731AB" w:rsidP="007731AB">
      <w:pPr>
        <w:jc w:val="both"/>
        <w:rPr>
          <w:rFonts w:ascii="Arial" w:hAnsi="Arial" w:cs="Arial"/>
          <w:sz w:val="22"/>
          <w:szCs w:val="22"/>
        </w:rPr>
      </w:pPr>
      <w:r w:rsidRPr="007731AB">
        <w:rPr>
          <w:rFonts w:ascii="Arial" w:hAnsi="Arial" w:cs="Arial"/>
          <w:sz w:val="22"/>
          <w:szCs w:val="22"/>
        </w:rPr>
        <w:t>Bankovní spojení:</w:t>
      </w:r>
      <w:r w:rsidRPr="007731AB">
        <w:rPr>
          <w:rFonts w:ascii="Arial" w:hAnsi="Arial" w:cs="Arial"/>
          <w:sz w:val="22"/>
          <w:szCs w:val="22"/>
        </w:rPr>
        <w:tab/>
      </w:r>
      <w:r w:rsidRPr="007731AB">
        <w:rPr>
          <w:rFonts w:ascii="Arial" w:hAnsi="Arial" w:cs="Arial"/>
          <w:sz w:val="22"/>
          <w:szCs w:val="22"/>
        </w:rPr>
        <w:tab/>
      </w:r>
      <w:proofErr w:type="spellStart"/>
      <w:r w:rsidRPr="007731AB">
        <w:rPr>
          <w:rFonts w:ascii="Arial" w:hAnsi="Arial" w:cs="Arial"/>
          <w:sz w:val="22"/>
          <w:szCs w:val="22"/>
        </w:rPr>
        <w:t>Sberbank</w:t>
      </w:r>
      <w:proofErr w:type="spellEnd"/>
      <w:r w:rsidRPr="007731AB">
        <w:rPr>
          <w:rFonts w:ascii="Arial" w:hAnsi="Arial" w:cs="Arial"/>
          <w:sz w:val="22"/>
          <w:szCs w:val="22"/>
        </w:rPr>
        <w:t xml:space="preserve"> CZ, a.s., pobočka Jihlava   </w:t>
      </w:r>
    </w:p>
    <w:p w:rsidR="007731AB" w:rsidRPr="007731AB" w:rsidRDefault="007731AB" w:rsidP="007731AB">
      <w:pPr>
        <w:jc w:val="both"/>
        <w:rPr>
          <w:rFonts w:ascii="Arial" w:hAnsi="Arial" w:cs="Arial"/>
          <w:sz w:val="22"/>
          <w:szCs w:val="22"/>
        </w:rPr>
      </w:pPr>
      <w:r w:rsidRPr="007731AB">
        <w:rPr>
          <w:rFonts w:ascii="Arial" w:hAnsi="Arial" w:cs="Arial"/>
          <w:sz w:val="22"/>
          <w:szCs w:val="22"/>
        </w:rPr>
        <w:t xml:space="preserve">Číslo účtu:              </w:t>
      </w:r>
      <w:r w:rsidRPr="007731AB">
        <w:rPr>
          <w:rFonts w:ascii="Arial" w:hAnsi="Arial" w:cs="Arial"/>
          <w:sz w:val="22"/>
          <w:szCs w:val="22"/>
        </w:rPr>
        <w:tab/>
      </w:r>
      <w:r w:rsidRPr="007731AB">
        <w:rPr>
          <w:rFonts w:ascii="Arial" w:hAnsi="Arial" w:cs="Arial"/>
          <w:sz w:val="22"/>
          <w:szCs w:val="22"/>
        </w:rPr>
        <w:tab/>
      </w:r>
      <w:r w:rsidR="00B1781E" w:rsidRPr="00B1781E">
        <w:rPr>
          <w:rFonts w:ascii="Arial" w:hAnsi="Arial" w:cs="Arial"/>
          <w:sz w:val="22"/>
          <w:szCs w:val="22"/>
        </w:rPr>
        <w:t>40 5000 5000/6800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6A2289" w:rsidRPr="005C477F" w:rsidRDefault="006A2289"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Pr="00E80703">
        <w:rPr>
          <w:rFonts w:ascii="Arial" w:hAnsi="Arial" w:cs="Arial"/>
          <w:noProof/>
          <w:sz w:val="22"/>
          <w:szCs w:val="22"/>
        </w:rPr>
        <w:t>.................................</w:t>
      </w:r>
      <w:r w:rsidRPr="00E80703">
        <w:rPr>
          <w:rFonts w:ascii="Arial" w:hAnsi="Arial" w:cs="Arial"/>
          <w:sz w:val="22"/>
          <w:szCs w:val="22"/>
        </w:rPr>
        <w:fldChar w:fldCharType="end"/>
      </w:r>
      <w:proofErr w:type="gramEnd"/>
    </w:p>
    <w:p w:rsidR="00AA16A2" w:rsidRDefault="00AA16A2" w:rsidP="00AA16A2">
      <w:pPr>
        <w:jc w:val="both"/>
        <w:rPr>
          <w:rFonts w:ascii="Arial" w:hAnsi="Arial" w:cs="Arial"/>
          <w:sz w:val="22"/>
          <w:szCs w:val="22"/>
        </w:rPr>
      </w:pPr>
      <w:r w:rsidRPr="005C477F">
        <w:rPr>
          <w:rFonts w:ascii="Arial" w:hAnsi="Arial" w:cs="Arial"/>
          <w:sz w:val="22"/>
          <w:szCs w:val="22"/>
        </w:rPr>
        <w:t xml:space="preserve">Adresa: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Pr="00E80703">
        <w:rPr>
          <w:rFonts w:ascii="Arial" w:hAnsi="Arial" w:cs="Arial"/>
          <w:noProof/>
          <w:sz w:val="22"/>
          <w:szCs w:val="22"/>
        </w:rPr>
        <w:t>.................................</w:t>
      </w:r>
      <w:r w:rsidRPr="00E80703">
        <w:rPr>
          <w:rFonts w:ascii="Arial" w:hAnsi="Arial" w:cs="Arial"/>
          <w:sz w:val="22"/>
          <w:szCs w:val="22"/>
        </w:rPr>
        <w:fldChar w:fldCharType="end"/>
      </w:r>
      <w:proofErr w:type="gramEnd"/>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Pr="005C477F">
        <w:rPr>
          <w:rFonts w:ascii="Arial" w:hAnsi="Arial" w:cs="Arial"/>
          <w:sz w:val="22"/>
          <w:szCs w:val="22"/>
        </w:rPr>
        <w:t xml:space="preserve">    </w:t>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Pr="00E80703">
        <w:rPr>
          <w:rFonts w:ascii="Arial" w:hAnsi="Arial" w:cs="Arial"/>
          <w:noProof/>
          <w:sz w:val="22"/>
          <w:szCs w:val="22"/>
        </w:rPr>
        <w:t>.................................</w:t>
      </w:r>
      <w:r w:rsidRPr="00E80703">
        <w:rPr>
          <w:rFonts w:ascii="Arial" w:hAnsi="Arial" w:cs="Arial"/>
          <w:sz w:val="22"/>
          <w:szCs w:val="22"/>
        </w:rPr>
        <w:fldChar w:fldCharType="end"/>
      </w:r>
      <w:proofErr w:type="gramEnd"/>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Pr="00E80703">
        <w:rPr>
          <w:rFonts w:ascii="Arial" w:hAnsi="Arial" w:cs="Arial"/>
          <w:noProof/>
          <w:sz w:val="22"/>
          <w:szCs w:val="22"/>
        </w:rPr>
        <w:t>.................................</w:t>
      </w:r>
      <w:r w:rsidRPr="00E80703">
        <w:rPr>
          <w:rFonts w:ascii="Arial" w:hAnsi="Arial" w:cs="Arial"/>
          <w:sz w:val="22"/>
          <w:szCs w:val="22"/>
        </w:rPr>
        <w:fldChar w:fldCharType="end"/>
      </w:r>
      <w:proofErr w:type="gramEnd"/>
    </w:p>
    <w:p w:rsidR="00AA16A2" w:rsidRPr="005C477F" w:rsidRDefault="00AA16A2" w:rsidP="00AA16A2">
      <w:pPr>
        <w:jc w:val="both"/>
        <w:rPr>
          <w:rFonts w:ascii="Arial" w:hAnsi="Arial" w:cs="Arial"/>
          <w:sz w:val="22"/>
          <w:szCs w:val="22"/>
        </w:rPr>
      </w:pPr>
      <w:r w:rsidRPr="005C477F">
        <w:rPr>
          <w:rFonts w:ascii="Arial" w:hAnsi="Arial" w:cs="Arial"/>
          <w:sz w:val="22"/>
          <w:szCs w:val="22"/>
        </w:rPr>
        <w:t xml:space="preserve">DIČ:                         </w:t>
      </w:r>
      <w:r w:rsidRPr="005C477F">
        <w:rPr>
          <w:rFonts w:ascii="Arial" w:hAnsi="Arial" w:cs="Arial"/>
          <w:sz w:val="22"/>
          <w:szCs w:val="22"/>
        </w:rPr>
        <w:tab/>
      </w:r>
      <w:r w:rsidRPr="005C477F">
        <w:rPr>
          <w:rFonts w:ascii="Arial" w:hAnsi="Arial" w:cs="Arial"/>
          <w:sz w:val="22"/>
          <w:szCs w:val="22"/>
        </w:rPr>
        <w:tab/>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Pr="00E80703">
        <w:rPr>
          <w:rFonts w:ascii="Arial" w:hAnsi="Arial" w:cs="Arial"/>
          <w:noProof/>
          <w:sz w:val="22"/>
          <w:szCs w:val="22"/>
        </w:rPr>
        <w:t>.................................</w:t>
      </w:r>
      <w:r w:rsidRPr="00E80703">
        <w:rPr>
          <w:rFonts w:ascii="Arial" w:hAnsi="Arial" w:cs="Arial"/>
          <w:sz w:val="22"/>
          <w:szCs w:val="22"/>
        </w:rPr>
        <w:fldChar w:fldCharType="end"/>
      </w:r>
      <w:proofErr w:type="gramEnd"/>
      <w:r w:rsidRPr="005C477F">
        <w:rPr>
          <w:rFonts w:ascii="Arial" w:hAnsi="Arial" w:cs="Arial"/>
          <w:sz w:val="22"/>
          <w:szCs w:val="22"/>
        </w:rPr>
        <w:t xml:space="preserve">                                                    </w:t>
      </w:r>
    </w:p>
    <w:p w:rsidR="00AA16A2" w:rsidRPr="005C477F" w:rsidRDefault="00AA16A2" w:rsidP="00AA16A2">
      <w:pPr>
        <w:pStyle w:val="Nadpis2"/>
        <w:numPr>
          <w:ilvl w:val="0"/>
          <w:numId w:val="0"/>
        </w:numPr>
        <w:jc w:val="both"/>
        <w:rPr>
          <w:rFonts w:ascii="Arial" w:hAnsi="Arial" w:cs="Arial"/>
          <w:sz w:val="22"/>
          <w:szCs w:val="22"/>
        </w:rPr>
      </w:pPr>
      <w:r w:rsidRPr="005C477F">
        <w:rPr>
          <w:rFonts w:ascii="Arial" w:hAnsi="Arial" w:cs="Arial"/>
          <w:sz w:val="22"/>
          <w:szCs w:val="22"/>
        </w:rPr>
        <w:t>Peněžní ústav:</w:t>
      </w:r>
      <w:r w:rsidRPr="005C477F">
        <w:rPr>
          <w:rFonts w:ascii="Arial" w:hAnsi="Arial" w:cs="Arial"/>
          <w:sz w:val="22"/>
          <w:szCs w:val="22"/>
        </w:rPr>
        <w:tab/>
        <w:t xml:space="preserve">  </w:t>
      </w:r>
      <w:r w:rsidRPr="005C477F">
        <w:rPr>
          <w:rFonts w:ascii="Arial" w:hAnsi="Arial" w:cs="Arial"/>
          <w:sz w:val="22"/>
          <w:szCs w:val="22"/>
        </w:rPr>
        <w:tab/>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Pr="00E80703">
        <w:rPr>
          <w:rFonts w:ascii="Arial" w:hAnsi="Arial" w:cs="Arial"/>
          <w:noProof/>
          <w:sz w:val="22"/>
          <w:szCs w:val="22"/>
        </w:rPr>
        <w:t>.................................</w:t>
      </w:r>
      <w:r w:rsidRPr="00E80703">
        <w:rPr>
          <w:rFonts w:ascii="Arial" w:hAnsi="Arial" w:cs="Arial"/>
          <w:sz w:val="22"/>
          <w:szCs w:val="22"/>
        </w:rPr>
        <w:fldChar w:fldCharType="end"/>
      </w:r>
      <w:proofErr w:type="gramEnd"/>
    </w:p>
    <w:p w:rsidR="00AA16A2" w:rsidRPr="005C477F" w:rsidRDefault="00AA16A2" w:rsidP="00AA16A2">
      <w:pPr>
        <w:pStyle w:val="Nadpis2"/>
        <w:tabs>
          <w:tab w:val="left" w:pos="0"/>
        </w:tabs>
        <w:jc w:val="both"/>
      </w:pPr>
      <w:r w:rsidRPr="005C477F">
        <w:rPr>
          <w:rFonts w:ascii="Arial" w:hAnsi="Arial" w:cs="Arial"/>
          <w:sz w:val="22"/>
          <w:szCs w:val="22"/>
        </w:rPr>
        <w:t>Číslo účtu:</w:t>
      </w:r>
      <w:r w:rsidRPr="005C477F">
        <w:rPr>
          <w:rFonts w:ascii="Arial" w:hAnsi="Arial" w:cs="Arial"/>
          <w:sz w:val="22"/>
          <w:szCs w:val="22"/>
        </w:rPr>
        <w:tab/>
        <w:t xml:space="preserve">  </w:t>
      </w:r>
      <w:r w:rsidRPr="005C477F">
        <w:rPr>
          <w:rFonts w:ascii="Arial" w:hAnsi="Arial" w:cs="Arial"/>
          <w:sz w:val="22"/>
          <w:szCs w:val="22"/>
        </w:rPr>
        <w:tab/>
      </w:r>
      <w:r w:rsidRPr="005C477F">
        <w:rPr>
          <w:rFonts w:ascii="Arial" w:hAnsi="Arial" w:cs="Arial"/>
          <w:sz w:val="22"/>
          <w:szCs w:val="22"/>
        </w:rPr>
        <w:tab/>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Pr="00E80703">
        <w:rPr>
          <w:rFonts w:ascii="Arial" w:hAnsi="Arial" w:cs="Arial"/>
          <w:noProof/>
          <w:sz w:val="22"/>
          <w:szCs w:val="22"/>
        </w:rPr>
        <w:t>.................................</w:t>
      </w:r>
      <w:r w:rsidRPr="00E80703">
        <w:rPr>
          <w:rFonts w:ascii="Arial" w:hAnsi="Arial" w:cs="Arial"/>
          <w:sz w:val="22"/>
          <w:szCs w:val="22"/>
        </w:rPr>
        <w:fldChar w:fldCharType="end"/>
      </w:r>
      <w:proofErr w:type="gramEnd"/>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Pr="005C477F" w:rsidRDefault="00392621" w:rsidP="00BF2310">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k jejich převzetí </w:t>
      </w:r>
      <w:r w:rsidRPr="005C477F">
        <w:rPr>
          <w:rFonts w:ascii="Arial" w:hAnsi="Arial" w:cs="Arial"/>
          <w:sz w:val="22"/>
          <w:szCs w:val="22"/>
        </w:rPr>
        <w:t xml:space="preserve">a k zaplacení sjednané </w:t>
      </w:r>
      <w:r w:rsidR="007F4D8D" w:rsidRPr="005C477F">
        <w:rPr>
          <w:rFonts w:ascii="Arial" w:hAnsi="Arial" w:cs="Arial"/>
          <w:sz w:val="22"/>
          <w:szCs w:val="22"/>
        </w:rPr>
        <w:t>odměny</w:t>
      </w:r>
      <w:r w:rsidRPr="005C477F">
        <w:rPr>
          <w:rFonts w:ascii="Arial" w:hAnsi="Arial" w:cs="Arial"/>
          <w:sz w:val="22"/>
          <w:szCs w:val="22"/>
        </w:rPr>
        <w:t xml:space="preserve"> za jejich provedení a obě strany se zavazují plnit podmínky obsažené v následujících ustanoveních této smlouvy.</w:t>
      </w:r>
    </w:p>
    <w:p w:rsidR="00392621" w:rsidRDefault="00392621" w:rsidP="00F13154">
      <w:pPr>
        <w:spacing w:line="260" w:lineRule="exact"/>
        <w:jc w:val="both"/>
        <w:rPr>
          <w:rFonts w:ascii="Arial" w:hAnsi="Arial" w:cs="Arial"/>
          <w:sz w:val="22"/>
          <w:szCs w:val="22"/>
        </w:rPr>
      </w:pPr>
    </w:p>
    <w:p w:rsidR="00B116FF" w:rsidRPr="005C477F" w:rsidRDefault="00B116FF"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506A10" w:rsidRPr="00506A10" w:rsidRDefault="00AA02D9" w:rsidP="00A90311">
      <w:pPr>
        <w:pStyle w:val="Zkladntextodsazen21"/>
        <w:numPr>
          <w:ilvl w:val="1"/>
          <w:numId w:val="19"/>
        </w:numPr>
        <w:spacing w:before="120" w:line="260" w:lineRule="exact"/>
        <w:rPr>
          <w:rFonts w:ascii="Arial" w:hAnsi="Arial" w:cs="Arial"/>
          <w:sz w:val="22"/>
          <w:szCs w:val="22"/>
        </w:rPr>
      </w:pPr>
      <w:r w:rsidRPr="00506A10">
        <w:rPr>
          <w:rFonts w:ascii="Arial" w:hAnsi="Arial" w:cs="Arial"/>
          <w:sz w:val="22"/>
          <w:szCs w:val="22"/>
        </w:rPr>
        <w:t>Příkazník</w:t>
      </w:r>
      <w:r w:rsidR="009907FC" w:rsidRPr="00506A10">
        <w:rPr>
          <w:rFonts w:ascii="Arial" w:hAnsi="Arial" w:cs="Arial"/>
          <w:sz w:val="22"/>
          <w:szCs w:val="22"/>
        </w:rPr>
        <w:t xml:space="preserve"> se zavazuje, že za podmínek dohodnutých v této smlouvě </w:t>
      </w:r>
      <w:r w:rsidR="00F3223D" w:rsidRPr="00506A10">
        <w:rPr>
          <w:rFonts w:ascii="Arial" w:hAnsi="Arial" w:cs="Arial"/>
          <w:sz w:val="22"/>
          <w:szCs w:val="22"/>
        </w:rPr>
        <w:t xml:space="preserve">vykoná </w:t>
      </w:r>
      <w:r w:rsidR="009907FC" w:rsidRPr="00506A10">
        <w:rPr>
          <w:rFonts w:ascii="Arial" w:hAnsi="Arial" w:cs="Arial"/>
          <w:sz w:val="22"/>
          <w:szCs w:val="22"/>
        </w:rPr>
        <w:t xml:space="preserve">jménem </w:t>
      </w:r>
      <w:r w:rsidRPr="00506A10">
        <w:rPr>
          <w:rFonts w:ascii="Arial" w:hAnsi="Arial" w:cs="Arial"/>
          <w:sz w:val="22"/>
          <w:szCs w:val="22"/>
        </w:rPr>
        <w:t>příkazce</w:t>
      </w:r>
      <w:r w:rsidR="009907FC" w:rsidRPr="00506A10">
        <w:rPr>
          <w:rFonts w:ascii="Arial" w:hAnsi="Arial" w:cs="Arial"/>
          <w:sz w:val="22"/>
          <w:szCs w:val="22"/>
        </w:rPr>
        <w:t xml:space="preserve"> a na jeho účet výkon „Technického dozoru stavebníka“ (dále jen TD) spočívající v zajištění kontroly (shody) a dohledu nad plněním smluvních závazků zhotovitele stavby, se zvláštním důrazem na kvalitu a způsob provádění prací specifikovaných ve smlouvě o dílo na akci</w:t>
      </w:r>
      <w:r w:rsidR="00E00041" w:rsidRPr="00506A10">
        <w:rPr>
          <w:rFonts w:ascii="Arial" w:hAnsi="Arial" w:cs="Arial"/>
          <w:sz w:val="22"/>
          <w:szCs w:val="22"/>
        </w:rPr>
        <w:t xml:space="preserve"> </w:t>
      </w:r>
      <w:r w:rsidR="00C1232C" w:rsidRPr="00C1232C">
        <w:rPr>
          <w:rFonts w:ascii="Arial" w:hAnsi="Arial" w:cs="Arial"/>
          <w:sz w:val="22"/>
          <w:szCs w:val="22"/>
        </w:rPr>
        <w:t xml:space="preserve">II/129, II/347 Humpolec – okružní křižovatka (u </w:t>
      </w:r>
      <w:proofErr w:type="spellStart"/>
      <w:r w:rsidR="00C1232C" w:rsidRPr="00C1232C">
        <w:rPr>
          <w:rFonts w:ascii="Arial" w:hAnsi="Arial" w:cs="Arial"/>
          <w:sz w:val="22"/>
          <w:szCs w:val="22"/>
        </w:rPr>
        <w:t>Vodaku</w:t>
      </w:r>
      <w:proofErr w:type="spellEnd"/>
      <w:r w:rsidR="00C1232C" w:rsidRPr="00C1232C">
        <w:rPr>
          <w:rFonts w:ascii="Arial" w:hAnsi="Arial" w:cs="Arial"/>
          <w:sz w:val="22"/>
          <w:szCs w:val="22"/>
        </w:rPr>
        <w:t>)</w:t>
      </w:r>
      <w:r w:rsidR="00E00041" w:rsidRPr="00506A10">
        <w:rPr>
          <w:rFonts w:ascii="Arial" w:hAnsi="Arial" w:cs="Arial"/>
          <w:sz w:val="22"/>
          <w:szCs w:val="22"/>
        </w:rPr>
        <w:t xml:space="preserve">, </w:t>
      </w:r>
      <w:r w:rsidR="00FE167B" w:rsidRPr="00506A10">
        <w:rPr>
          <w:rFonts w:ascii="Arial" w:hAnsi="Arial" w:cs="Arial"/>
          <w:sz w:val="22"/>
          <w:szCs w:val="22"/>
        </w:rPr>
        <w:t xml:space="preserve">dle projektové dokumentace </w:t>
      </w:r>
      <w:r w:rsidR="00A90311" w:rsidRPr="00A90311">
        <w:rPr>
          <w:rFonts w:ascii="Arial" w:hAnsi="Arial" w:cs="Arial"/>
          <w:sz w:val="22"/>
          <w:szCs w:val="22"/>
        </w:rPr>
        <w:t xml:space="preserve">vypracované </w:t>
      </w:r>
      <w:r w:rsidR="00182205">
        <w:rPr>
          <w:rFonts w:ascii="Arial" w:hAnsi="Arial" w:cs="Arial"/>
          <w:sz w:val="22"/>
          <w:szCs w:val="22"/>
        </w:rPr>
        <w:t xml:space="preserve">ve stupni DSP a PDPS </w:t>
      </w:r>
      <w:r w:rsidR="00A90311" w:rsidRPr="00A90311">
        <w:rPr>
          <w:rFonts w:ascii="Arial" w:hAnsi="Arial" w:cs="Arial"/>
          <w:sz w:val="22"/>
          <w:szCs w:val="22"/>
        </w:rPr>
        <w:t xml:space="preserve">firmou </w:t>
      </w:r>
      <w:proofErr w:type="spellStart"/>
      <w:r w:rsidR="00A90311" w:rsidRPr="00A90311">
        <w:rPr>
          <w:rFonts w:ascii="Arial" w:hAnsi="Arial" w:cs="Arial"/>
          <w:sz w:val="22"/>
          <w:szCs w:val="22"/>
        </w:rPr>
        <w:t>Sweco</w:t>
      </w:r>
      <w:proofErr w:type="spellEnd"/>
      <w:r w:rsidR="00A90311" w:rsidRPr="00A90311">
        <w:rPr>
          <w:rFonts w:ascii="Arial" w:hAnsi="Arial" w:cs="Arial"/>
          <w:sz w:val="22"/>
          <w:szCs w:val="22"/>
        </w:rPr>
        <w:t xml:space="preserve"> </w:t>
      </w:r>
      <w:proofErr w:type="spellStart"/>
      <w:r w:rsidR="00A90311" w:rsidRPr="00A90311">
        <w:rPr>
          <w:rFonts w:ascii="Arial" w:hAnsi="Arial" w:cs="Arial"/>
          <w:sz w:val="22"/>
          <w:szCs w:val="22"/>
        </w:rPr>
        <w:t>Hydroprojekt</w:t>
      </w:r>
      <w:proofErr w:type="spellEnd"/>
      <w:r w:rsidR="00A90311" w:rsidRPr="00A90311">
        <w:rPr>
          <w:rFonts w:ascii="Arial" w:hAnsi="Arial" w:cs="Arial"/>
          <w:sz w:val="22"/>
          <w:szCs w:val="22"/>
        </w:rPr>
        <w:t xml:space="preserve"> a.s., Táborská 31, Praha 4</w:t>
      </w:r>
      <w:r w:rsidR="00A90311">
        <w:rPr>
          <w:rFonts w:ascii="Arial" w:hAnsi="Arial" w:cs="Arial"/>
          <w:sz w:val="22"/>
          <w:szCs w:val="22"/>
        </w:rPr>
        <w:t>.</w:t>
      </w:r>
      <w:r w:rsidR="00506A10" w:rsidRPr="00506A10">
        <w:rPr>
          <w:rFonts w:ascii="Arial" w:hAnsi="Arial" w:cs="Arial"/>
          <w:sz w:val="22"/>
          <w:szCs w:val="22"/>
        </w:rPr>
        <w:t xml:space="preserve"> </w:t>
      </w:r>
    </w:p>
    <w:p w:rsidR="00392621" w:rsidRDefault="00AA02D9" w:rsidP="00E43440">
      <w:pPr>
        <w:pStyle w:val="Zkladntextodsazen21"/>
        <w:numPr>
          <w:ilvl w:val="1"/>
          <w:numId w:val="19"/>
        </w:numPr>
        <w:spacing w:before="120" w:line="260" w:lineRule="exact"/>
        <w:rPr>
          <w:rFonts w:ascii="Arial" w:hAnsi="Arial" w:cs="Arial"/>
          <w:sz w:val="22"/>
          <w:szCs w:val="22"/>
        </w:rPr>
      </w:pPr>
      <w:r w:rsidRPr="00A90311">
        <w:rPr>
          <w:rFonts w:ascii="Arial" w:hAnsi="Arial" w:cs="Arial"/>
          <w:sz w:val="22"/>
          <w:szCs w:val="22"/>
        </w:rPr>
        <w:t>Příkazce</w:t>
      </w:r>
      <w:r w:rsidR="00392621" w:rsidRPr="00A90311">
        <w:rPr>
          <w:rFonts w:ascii="Arial" w:hAnsi="Arial" w:cs="Arial"/>
          <w:sz w:val="22"/>
          <w:szCs w:val="22"/>
        </w:rPr>
        <w:t xml:space="preserve"> se zavazuje, že za výkon </w:t>
      </w:r>
      <w:r w:rsidR="0090230A" w:rsidRPr="00A90311">
        <w:rPr>
          <w:rFonts w:ascii="Arial" w:hAnsi="Arial" w:cs="Arial"/>
          <w:sz w:val="22"/>
          <w:szCs w:val="22"/>
        </w:rPr>
        <w:t xml:space="preserve">TD </w:t>
      </w:r>
      <w:r w:rsidR="00392621" w:rsidRPr="00A90311">
        <w:rPr>
          <w:rFonts w:ascii="Arial" w:hAnsi="Arial" w:cs="Arial"/>
          <w:sz w:val="22"/>
          <w:szCs w:val="22"/>
        </w:rPr>
        <w:t xml:space="preserve">podle této smlouvy zaplatí </w:t>
      </w:r>
      <w:r w:rsidRPr="00A90311">
        <w:rPr>
          <w:rFonts w:ascii="Arial" w:hAnsi="Arial" w:cs="Arial"/>
          <w:sz w:val="22"/>
          <w:szCs w:val="22"/>
        </w:rPr>
        <w:t>příkazníkovi</w:t>
      </w:r>
      <w:r w:rsidR="00392621" w:rsidRPr="00A90311">
        <w:rPr>
          <w:rFonts w:ascii="Arial" w:hAnsi="Arial" w:cs="Arial"/>
          <w:sz w:val="22"/>
          <w:szCs w:val="22"/>
        </w:rPr>
        <w:t xml:space="preserve"> dohodnutou </w:t>
      </w:r>
      <w:r w:rsidR="008A6FDE" w:rsidRPr="00A90311">
        <w:rPr>
          <w:rFonts w:ascii="Arial" w:hAnsi="Arial" w:cs="Arial"/>
          <w:sz w:val="22"/>
          <w:szCs w:val="22"/>
        </w:rPr>
        <w:t>odměnu</w:t>
      </w:r>
      <w:r w:rsidR="00392621" w:rsidRPr="00A90311">
        <w:rPr>
          <w:rFonts w:ascii="Arial" w:hAnsi="Arial" w:cs="Arial"/>
          <w:sz w:val="22"/>
          <w:szCs w:val="22"/>
        </w:rPr>
        <w:t>.</w:t>
      </w:r>
    </w:p>
    <w:p w:rsidR="00C46507" w:rsidRPr="00A90311" w:rsidRDefault="00C46507" w:rsidP="00C46507">
      <w:pPr>
        <w:pStyle w:val="Zkladntextodsazen21"/>
        <w:spacing w:before="120" w:line="260" w:lineRule="exact"/>
        <w:ind w:left="0" w:firstLine="0"/>
        <w:rPr>
          <w:rFonts w:ascii="Arial" w:hAnsi="Arial" w:cs="Arial"/>
          <w:sz w:val="22"/>
          <w:szCs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nejvhodnější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004907" w:rsidRPr="005C477F" w:rsidRDefault="00004907" w:rsidP="00004907">
      <w:pPr>
        <w:pStyle w:val="Zkladntextodsazen21"/>
        <w:numPr>
          <w:ilvl w:val="1"/>
          <w:numId w:val="19"/>
        </w:numPr>
        <w:spacing w:before="120" w:line="260" w:lineRule="exact"/>
        <w:rPr>
          <w:rFonts w:ascii="Arial" w:hAnsi="Arial" w:cs="Arial"/>
          <w:sz w:val="22"/>
          <w:szCs w:val="22"/>
        </w:rPr>
      </w:pPr>
      <w:r w:rsidRPr="00004907">
        <w:rPr>
          <w:rFonts w:ascii="Arial" w:hAnsi="Arial" w:cs="Arial"/>
          <w:sz w:val="22"/>
          <w:szCs w:val="22"/>
        </w:rPr>
        <w:t>K zajištění výkonu vybraných činností ve výstavbě, přesahujících rozsah oboru, popřípadě specializace, k jejímuž výkonu byla autorizované osobě autorizace udělena, je autorizovaná osoba povinna zajistit spolupráci osoby s autorizací v příslušném oboru, popřípadě specializaci.</w:t>
      </w:r>
    </w:p>
    <w:p w:rsidR="0058750A" w:rsidRPr="005C477F"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xml:space="preserve">, vykonávat činnosti TD dle 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jiné osoby, která splňuje podmínku osvědčení o autorizaci pro obor dopravní stavby nebo osvědčení o autorizaci pro obor mosty a inženýrské konstrukce vydaným dle zákona č. 360/1992 Sb., o výkonu povolání autorizovaných architektů a o výkonu povolání autorizovaných inženýrů a techniků činných ve výstavbě, ve znění pozdějších předpisů.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392621" w:rsidRPr="005C477F" w:rsidRDefault="00AA02D9" w:rsidP="009B5C0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ji na svoji odpovědnost.</w:t>
      </w:r>
    </w:p>
    <w:p w:rsidR="00392621" w:rsidRPr="00F420C3" w:rsidRDefault="00392621" w:rsidP="00F13154">
      <w:pPr>
        <w:tabs>
          <w:tab w:val="left" w:pos="567"/>
        </w:tabs>
        <w:spacing w:line="260" w:lineRule="exact"/>
        <w:jc w:val="both"/>
        <w:rPr>
          <w:rFonts w:ascii="Arial" w:hAnsi="Arial" w:cs="Arial"/>
          <w:sz w:val="32"/>
          <w:szCs w:val="32"/>
        </w:rPr>
      </w:pPr>
    </w:p>
    <w:p w:rsidR="00B116FF" w:rsidRDefault="00B116FF"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spočívající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DSP a PDPS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získání podrobné znalosti obsahu Smlo</w:t>
      </w:r>
      <w:r w:rsidR="002A6CEC">
        <w:rPr>
          <w:rFonts w:ascii="Arial" w:hAnsi="Arial" w:cs="Arial"/>
          <w:sz w:val="22"/>
          <w:szCs w:val="22"/>
        </w:rPr>
        <w:t>uvy o dílo včetně jejích příloh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 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příprava protokolu pro předání staveniště, koncept protokolu jako podklad pro prohlášení zhotovitele o převzetí staveniště. Součástí je předání i dokladové části- stavebních povolení a autorizované dokumentace dalších výtisků DSP a PDPS (ZDS).</w:t>
      </w:r>
    </w:p>
    <w:p w:rsidR="00E67CBB" w:rsidRDefault="00E67CBB" w:rsidP="00F13154">
      <w:pPr>
        <w:tabs>
          <w:tab w:val="left" w:pos="709"/>
        </w:tabs>
        <w:spacing w:line="260" w:lineRule="exact"/>
        <w:jc w:val="both"/>
        <w:rPr>
          <w:rFonts w:ascii="Arial" w:hAnsi="Arial" w:cs="Arial"/>
          <w:sz w:val="22"/>
          <w:szCs w:val="22"/>
        </w:rPr>
      </w:pP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0B04A2" w:rsidRPr="007800DD" w:rsidRDefault="000B04A2" w:rsidP="00F13154">
      <w:pPr>
        <w:suppressAutoHyphens w:val="0"/>
        <w:spacing w:line="260" w:lineRule="exact"/>
        <w:rPr>
          <w:rFonts w:ascii="Arial" w:hAnsi="Arial" w:cs="Arial"/>
          <w:b/>
          <w:bCs/>
          <w:sz w:val="22"/>
          <w:szCs w:val="22"/>
          <w:lang w:eastAsia="cs-CZ"/>
        </w:rPr>
      </w:pPr>
    </w:p>
    <w:p w:rsidR="000B04A2" w:rsidRPr="005C477F" w:rsidRDefault="000B04A2"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dozoru stavebníka na staveništi a to minimálně ve  3 dnech v průběhu kalendářního týdne, pokud nebude s</w:t>
      </w:r>
      <w:r w:rsidR="00F3223D">
        <w:rPr>
          <w:rFonts w:ascii="Arial" w:hAnsi="Arial" w:cs="Arial"/>
          <w:sz w:val="22"/>
          <w:szCs w:val="22"/>
        </w:rPr>
        <w:t>  příkazcem</w:t>
      </w:r>
      <w:r w:rsidRPr="005C477F">
        <w:rPr>
          <w:rFonts w:ascii="Arial" w:hAnsi="Arial" w:cs="Arial"/>
          <w:sz w:val="22"/>
          <w:szCs w:val="22"/>
        </w:rPr>
        <w:t xml:space="preserve"> dohodnuto jinak</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 stavebníkem) a zhotovitelem</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lastRenderedPageBreak/>
        <w:t>zabezpečení</w:t>
      </w:r>
      <w:r w:rsidR="00392621" w:rsidRPr="005C477F">
        <w:rPr>
          <w:rFonts w:ascii="Arial" w:hAnsi="Arial" w:cs="Arial"/>
          <w:sz w:val="22"/>
          <w:szCs w:val="22"/>
        </w:rPr>
        <w:t xml:space="preserve"> systematického doplňování dokumentace, podle které se stavba realizuje a kontroly, zda zhotovitel průběžně zpracovává dokumentaci skutečného provedení stavby</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 projektem</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 na staveništi staveniště</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 xml:space="preserve">postup podle schváleného TP, kontroluje správnost vyplnění protokolů o 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F420C3">
        <w:rPr>
          <w:rFonts w:ascii="Arial" w:hAnsi="Arial" w:cs="Arial"/>
          <w:sz w:val="22"/>
          <w:szCs w:val="22"/>
        </w:rPr>
        <w:t>1</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 a to nejpozději 1x během tří dnů,</w:t>
      </w:r>
      <w:r w:rsidR="002A6CEC">
        <w:rPr>
          <w:rFonts w:ascii="Arial" w:hAnsi="Arial" w:cs="Arial"/>
          <w:sz w:val="22"/>
          <w:szCs w:val="22"/>
        </w:rPr>
        <w:t xml:space="preserve"> kontrolu potvrdí svým podpisem</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spolupráce s odpovědnými pracovníky zhotovitele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zabezpečení a kontrola vyklizení pracoviště zhotovitelem</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uplatňování požadavků na zhotovitele 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 na 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p>
    <w:p w:rsidR="009D6879" w:rsidRPr="005C477F" w:rsidRDefault="00315AE6"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w:t>
      </w:r>
      <w:r w:rsidR="00B57DB3" w:rsidRPr="005C477F">
        <w:rPr>
          <w:rFonts w:ascii="Arial" w:hAnsi="Arial" w:cs="Arial"/>
          <w:sz w:val="22"/>
          <w:szCs w:val="22"/>
        </w:rPr>
        <w:t>vyplnění formuláře „Protokol o povýšení hodnoty dlouhodobého hmotného majetku kraje Vysočina ve správě příspěvkové organizace“.</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dodatečných plateb,</w:t>
      </w:r>
    </w:p>
    <w:p w:rsidR="00C46507" w:rsidDel="00C46507" w:rsidRDefault="00C46507" w:rsidP="00F13154">
      <w:pPr>
        <w:pStyle w:val="Zkladntextodsazen"/>
        <w:spacing w:before="120" w:after="120" w:line="260" w:lineRule="exact"/>
        <w:jc w:val="center"/>
        <w:rPr>
          <w:del w:id="0" w:author="Procházková Lenka Bc." w:date="2019-02-18T10:15:00Z"/>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rsidR="00392621"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zahájí činnost ihned po nabytí </w:t>
      </w:r>
      <w:r w:rsidR="00870C1D" w:rsidRPr="005C477F">
        <w:rPr>
          <w:rFonts w:ascii="Arial" w:hAnsi="Arial" w:cs="Arial"/>
          <w:sz w:val="22"/>
          <w:szCs w:val="22"/>
        </w:rPr>
        <w:t>účinnosti</w:t>
      </w:r>
      <w:r w:rsidR="00392621" w:rsidRPr="005C477F">
        <w:rPr>
          <w:rFonts w:ascii="Arial" w:hAnsi="Arial" w:cs="Arial"/>
          <w:sz w:val="22"/>
          <w:szCs w:val="22"/>
        </w:rPr>
        <w:t xml:space="preserve"> této smlouvy.</w:t>
      </w:r>
      <w:r w:rsidR="00A47F6D" w:rsidRPr="005C477F">
        <w:rPr>
          <w:rFonts w:ascii="Arial" w:hAnsi="Arial" w:cs="Arial"/>
          <w:sz w:val="22"/>
          <w:szCs w:val="22"/>
        </w:rPr>
        <w:t xml:space="preserve"> Předpokládaný termín zahájení </w:t>
      </w:r>
      <w:r w:rsidR="00DE6B4C">
        <w:rPr>
          <w:rFonts w:ascii="Arial" w:hAnsi="Arial" w:cs="Arial"/>
          <w:sz w:val="22"/>
          <w:szCs w:val="22"/>
        </w:rPr>
        <w:t>0</w:t>
      </w:r>
      <w:r w:rsidR="00A90311">
        <w:rPr>
          <w:rFonts w:ascii="Arial" w:hAnsi="Arial" w:cs="Arial"/>
          <w:sz w:val="22"/>
          <w:szCs w:val="22"/>
        </w:rPr>
        <w:t>5</w:t>
      </w:r>
      <w:r w:rsidR="00840BD9">
        <w:rPr>
          <w:rFonts w:ascii="Arial" w:hAnsi="Arial" w:cs="Arial"/>
          <w:sz w:val="22"/>
          <w:szCs w:val="22"/>
        </w:rPr>
        <w:t>/201</w:t>
      </w:r>
      <w:r w:rsidR="007301D4">
        <w:rPr>
          <w:rFonts w:ascii="Arial" w:hAnsi="Arial" w:cs="Arial"/>
          <w:sz w:val="22"/>
          <w:szCs w:val="22"/>
        </w:rPr>
        <w:t>9</w:t>
      </w:r>
      <w:r w:rsidR="00A47F6D" w:rsidRPr="005C477F">
        <w:rPr>
          <w:rFonts w:ascii="Arial" w:hAnsi="Arial" w:cs="Arial"/>
          <w:sz w:val="22"/>
          <w:szCs w:val="22"/>
        </w:rPr>
        <w:t>.</w:t>
      </w:r>
    </w:p>
    <w:p w:rsidR="007100DC" w:rsidRPr="007100DC" w:rsidRDefault="007100DC" w:rsidP="007100DC">
      <w:pPr>
        <w:pStyle w:val="Zkladntextodsazen"/>
        <w:tabs>
          <w:tab w:val="left" w:pos="567"/>
        </w:tabs>
        <w:spacing w:line="260" w:lineRule="exact"/>
        <w:jc w:val="both"/>
        <w:rPr>
          <w:rFonts w:ascii="Arial" w:hAnsi="Arial" w:cs="Arial"/>
          <w:sz w:val="22"/>
          <w:szCs w:val="22"/>
        </w:rPr>
      </w:pPr>
      <w:r w:rsidRPr="007100DC">
        <w:rPr>
          <w:rFonts w:ascii="Arial" w:hAnsi="Arial" w:cs="Arial"/>
          <w:sz w:val="22"/>
          <w:szCs w:val="22"/>
        </w:rPr>
        <w:t>Zahájení realizace stavby – předání staveniště:</w:t>
      </w:r>
      <w:r w:rsidRPr="007100DC">
        <w:rPr>
          <w:rFonts w:ascii="Arial" w:hAnsi="Arial" w:cs="Arial"/>
          <w:sz w:val="22"/>
          <w:szCs w:val="22"/>
        </w:rPr>
        <w:tab/>
      </w:r>
      <w:r w:rsidR="007301D4">
        <w:rPr>
          <w:rFonts w:ascii="Arial" w:hAnsi="Arial" w:cs="Arial"/>
          <w:sz w:val="22"/>
          <w:szCs w:val="22"/>
        </w:rPr>
        <w:tab/>
      </w:r>
      <w:r w:rsidR="007301D4">
        <w:rPr>
          <w:rFonts w:ascii="Arial" w:hAnsi="Arial" w:cs="Arial"/>
          <w:sz w:val="22"/>
          <w:szCs w:val="22"/>
        </w:rPr>
        <w:tab/>
      </w:r>
      <w:r w:rsidRPr="007100DC">
        <w:rPr>
          <w:rFonts w:ascii="Arial" w:hAnsi="Arial" w:cs="Arial"/>
          <w:sz w:val="22"/>
          <w:szCs w:val="22"/>
        </w:rPr>
        <w:t xml:space="preserve">předpoklad </w:t>
      </w:r>
      <w:r w:rsidR="00C93362">
        <w:rPr>
          <w:rFonts w:ascii="Arial" w:hAnsi="Arial" w:cs="Arial"/>
          <w:sz w:val="22"/>
          <w:szCs w:val="22"/>
        </w:rPr>
        <w:t>0</w:t>
      </w:r>
      <w:r w:rsidR="00A90311">
        <w:rPr>
          <w:rFonts w:ascii="Arial" w:hAnsi="Arial" w:cs="Arial"/>
          <w:sz w:val="22"/>
          <w:szCs w:val="22"/>
        </w:rPr>
        <w:t>5</w:t>
      </w:r>
      <w:r w:rsidRPr="007100DC">
        <w:rPr>
          <w:rFonts w:ascii="Arial" w:hAnsi="Arial" w:cs="Arial"/>
          <w:sz w:val="22"/>
          <w:szCs w:val="22"/>
        </w:rPr>
        <w:t>/201</w:t>
      </w:r>
      <w:r w:rsidR="007301D4">
        <w:rPr>
          <w:rFonts w:ascii="Arial" w:hAnsi="Arial" w:cs="Arial"/>
          <w:sz w:val="22"/>
          <w:szCs w:val="22"/>
        </w:rPr>
        <w:t>9</w:t>
      </w:r>
    </w:p>
    <w:p w:rsidR="007100DC" w:rsidRPr="007100DC" w:rsidRDefault="00A90311" w:rsidP="007100DC">
      <w:pPr>
        <w:pStyle w:val="Zkladntextodsazen"/>
        <w:tabs>
          <w:tab w:val="left" w:pos="567"/>
        </w:tabs>
        <w:spacing w:line="260" w:lineRule="exact"/>
        <w:jc w:val="both"/>
        <w:rPr>
          <w:rFonts w:ascii="Arial" w:hAnsi="Arial" w:cs="Arial"/>
          <w:sz w:val="22"/>
          <w:szCs w:val="22"/>
        </w:rPr>
      </w:pPr>
      <w:r w:rsidRPr="00A90311">
        <w:rPr>
          <w:rFonts w:ascii="Arial" w:hAnsi="Arial" w:cs="Arial"/>
          <w:sz w:val="22"/>
          <w:szCs w:val="22"/>
        </w:rPr>
        <w:t>Dokončení stavební části díla, uvedení do předčasného užívání</w:t>
      </w:r>
      <w:r w:rsidR="007100DC" w:rsidRPr="007100DC">
        <w:rPr>
          <w:rFonts w:ascii="Arial" w:hAnsi="Arial" w:cs="Arial"/>
          <w:sz w:val="22"/>
          <w:szCs w:val="22"/>
        </w:rPr>
        <w:t>:</w:t>
      </w:r>
      <w:r w:rsidR="007100DC" w:rsidRPr="007100DC">
        <w:rPr>
          <w:rFonts w:ascii="Arial" w:hAnsi="Arial" w:cs="Arial"/>
          <w:sz w:val="22"/>
          <w:szCs w:val="22"/>
        </w:rPr>
        <w:tab/>
        <w:t>do 3</w:t>
      </w:r>
      <w:r>
        <w:rPr>
          <w:rFonts w:ascii="Arial" w:hAnsi="Arial" w:cs="Arial"/>
          <w:sz w:val="22"/>
          <w:szCs w:val="22"/>
        </w:rPr>
        <w:t>1</w:t>
      </w:r>
      <w:r w:rsidR="007100DC" w:rsidRPr="007100DC">
        <w:rPr>
          <w:rFonts w:ascii="Arial" w:hAnsi="Arial" w:cs="Arial"/>
          <w:sz w:val="22"/>
          <w:szCs w:val="22"/>
        </w:rPr>
        <w:t xml:space="preserve">. </w:t>
      </w:r>
      <w:r>
        <w:rPr>
          <w:rFonts w:ascii="Arial" w:hAnsi="Arial" w:cs="Arial"/>
          <w:sz w:val="22"/>
          <w:szCs w:val="22"/>
        </w:rPr>
        <w:t>10</w:t>
      </w:r>
      <w:r w:rsidR="007100DC" w:rsidRPr="007100DC">
        <w:rPr>
          <w:rFonts w:ascii="Arial" w:hAnsi="Arial" w:cs="Arial"/>
          <w:sz w:val="22"/>
          <w:szCs w:val="22"/>
        </w:rPr>
        <w:t>. 201</w:t>
      </w:r>
      <w:r w:rsidR="007301D4">
        <w:rPr>
          <w:rFonts w:ascii="Arial" w:hAnsi="Arial" w:cs="Arial"/>
          <w:sz w:val="22"/>
          <w:szCs w:val="22"/>
        </w:rPr>
        <w:t>9</w:t>
      </w:r>
      <w:r w:rsidR="007100DC" w:rsidRPr="007100DC">
        <w:rPr>
          <w:rFonts w:ascii="Arial" w:hAnsi="Arial" w:cs="Arial"/>
          <w:sz w:val="22"/>
          <w:szCs w:val="22"/>
        </w:rPr>
        <w:tab/>
      </w:r>
    </w:p>
    <w:p w:rsidR="007100DC" w:rsidRPr="005C477F" w:rsidRDefault="007100DC" w:rsidP="007100DC">
      <w:pPr>
        <w:pStyle w:val="Zkladntextodsazen"/>
        <w:tabs>
          <w:tab w:val="left" w:pos="567"/>
        </w:tabs>
        <w:spacing w:line="260" w:lineRule="exact"/>
        <w:jc w:val="both"/>
        <w:rPr>
          <w:rFonts w:ascii="Arial" w:hAnsi="Arial" w:cs="Arial"/>
          <w:sz w:val="22"/>
          <w:szCs w:val="22"/>
        </w:rPr>
      </w:pPr>
      <w:r w:rsidRPr="007100DC">
        <w:rPr>
          <w:rFonts w:ascii="Arial" w:hAnsi="Arial" w:cs="Arial"/>
          <w:sz w:val="22"/>
          <w:szCs w:val="22"/>
        </w:rPr>
        <w:t>Dokončení díla vč. předání kompletní dokladové části:</w:t>
      </w:r>
      <w:r w:rsidRPr="007100DC">
        <w:rPr>
          <w:rFonts w:ascii="Arial" w:hAnsi="Arial" w:cs="Arial"/>
          <w:sz w:val="22"/>
          <w:szCs w:val="22"/>
        </w:rPr>
        <w:tab/>
      </w:r>
      <w:r w:rsidR="007301D4">
        <w:rPr>
          <w:rFonts w:ascii="Arial" w:hAnsi="Arial" w:cs="Arial"/>
          <w:sz w:val="22"/>
          <w:szCs w:val="22"/>
        </w:rPr>
        <w:tab/>
      </w:r>
      <w:r w:rsidRPr="007100DC">
        <w:rPr>
          <w:rFonts w:ascii="Arial" w:hAnsi="Arial" w:cs="Arial"/>
          <w:sz w:val="22"/>
          <w:szCs w:val="22"/>
        </w:rPr>
        <w:t xml:space="preserve">do </w:t>
      </w:r>
      <w:r w:rsidR="007301D4">
        <w:rPr>
          <w:rFonts w:ascii="Arial" w:hAnsi="Arial" w:cs="Arial"/>
          <w:sz w:val="22"/>
          <w:szCs w:val="22"/>
        </w:rPr>
        <w:t>1</w:t>
      </w:r>
      <w:r w:rsidR="00D77D27">
        <w:rPr>
          <w:rFonts w:ascii="Arial" w:hAnsi="Arial" w:cs="Arial"/>
          <w:sz w:val="22"/>
          <w:szCs w:val="22"/>
        </w:rPr>
        <w:t>5</w:t>
      </w:r>
      <w:r w:rsidRPr="007100DC">
        <w:rPr>
          <w:rFonts w:ascii="Arial" w:hAnsi="Arial" w:cs="Arial"/>
          <w:sz w:val="22"/>
          <w:szCs w:val="22"/>
        </w:rPr>
        <w:t xml:space="preserve">. </w:t>
      </w:r>
      <w:r w:rsidR="00D77D27">
        <w:rPr>
          <w:rFonts w:ascii="Arial" w:hAnsi="Arial" w:cs="Arial"/>
          <w:sz w:val="22"/>
          <w:szCs w:val="22"/>
        </w:rPr>
        <w:t>1</w:t>
      </w:r>
      <w:r w:rsidR="00A90311">
        <w:rPr>
          <w:rFonts w:ascii="Arial" w:hAnsi="Arial" w:cs="Arial"/>
          <w:sz w:val="22"/>
          <w:szCs w:val="22"/>
        </w:rPr>
        <w:t>2</w:t>
      </w:r>
      <w:r w:rsidRPr="007100DC">
        <w:rPr>
          <w:rFonts w:ascii="Arial" w:hAnsi="Arial" w:cs="Arial"/>
          <w:sz w:val="22"/>
          <w:szCs w:val="22"/>
        </w:rPr>
        <w:t>. 20</w:t>
      </w:r>
      <w:r w:rsidR="00D77D27">
        <w:rPr>
          <w:rFonts w:ascii="Arial" w:hAnsi="Arial" w:cs="Arial"/>
          <w:sz w:val="22"/>
          <w:szCs w:val="22"/>
        </w:rPr>
        <w:t>19</w:t>
      </w:r>
    </w:p>
    <w:p w:rsidR="00392621" w:rsidRPr="005C477F" w:rsidRDefault="00392621" w:rsidP="00F13154">
      <w:pPr>
        <w:pStyle w:val="Zkladntextodsazen"/>
        <w:spacing w:line="260" w:lineRule="exact"/>
        <w:jc w:val="both"/>
        <w:rPr>
          <w:rFonts w:ascii="Arial" w:hAnsi="Arial" w:cs="Arial"/>
          <w:sz w:val="22"/>
          <w:szCs w:val="22"/>
        </w:rPr>
      </w:pPr>
    </w:p>
    <w:p w:rsidR="002663B5" w:rsidRPr="002663B5" w:rsidRDefault="00AA02D9" w:rsidP="006544EA">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AD7A6F" w:rsidRPr="00E00041">
        <w:rPr>
          <w:rFonts w:ascii="Arial" w:hAnsi="Arial" w:cs="Arial"/>
          <w:sz w:val="22"/>
          <w:szCs w:val="22"/>
        </w:rPr>
        <w:t xml:space="preserve">zhotovitelem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Předpokládaný termín dokončení </w:t>
      </w:r>
      <w:r w:rsidR="00D77D27">
        <w:rPr>
          <w:rFonts w:ascii="Arial" w:hAnsi="Arial" w:cs="Arial"/>
          <w:sz w:val="22"/>
          <w:szCs w:val="22"/>
        </w:rPr>
        <w:t>1</w:t>
      </w:r>
      <w:r w:rsidR="00A90311">
        <w:rPr>
          <w:rFonts w:ascii="Arial" w:hAnsi="Arial" w:cs="Arial"/>
          <w:sz w:val="22"/>
          <w:szCs w:val="22"/>
        </w:rPr>
        <w:t>2</w:t>
      </w:r>
      <w:r w:rsidR="005C477F" w:rsidRPr="00840BD9">
        <w:rPr>
          <w:rFonts w:ascii="Arial" w:hAnsi="Arial" w:cs="Arial"/>
          <w:sz w:val="22"/>
          <w:szCs w:val="22"/>
        </w:rPr>
        <w:t>/</w:t>
      </w:r>
      <w:r w:rsidR="00FE167B" w:rsidRPr="00840BD9">
        <w:rPr>
          <w:rFonts w:ascii="Arial" w:hAnsi="Arial" w:cs="Arial"/>
          <w:sz w:val="22"/>
          <w:szCs w:val="22"/>
        </w:rPr>
        <w:t>20</w:t>
      </w:r>
      <w:r w:rsidR="00D77D27">
        <w:rPr>
          <w:rFonts w:ascii="Arial" w:hAnsi="Arial" w:cs="Arial"/>
          <w:sz w:val="22"/>
          <w:szCs w:val="22"/>
        </w:rPr>
        <w:t>19</w:t>
      </w:r>
      <w:r w:rsidR="007037EA">
        <w:rPr>
          <w:rFonts w:ascii="Arial" w:hAnsi="Arial" w:cs="Arial"/>
          <w:sz w:val="22"/>
          <w:szCs w:val="22"/>
        </w:rPr>
        <w:t>.</w:t>
      </w:r>
      <w:r w:rsidR="00D13471">
        <w:rPr>
          <w:rFonts w:ascii="Arial" w:hAnsi="Arial" w:cs="Arial"/>
          <w:sz w:val="22"/>
          <w:szCs w:val="22"/>
        </w:rPr>
        <w:t xml:space="preserve"> Čas plnění zahrnuje </w:t>
      </w:r>
      <w:r w:rsidR="00D77D27">
        <w:rPr>
          <w:rFonts w:ascii="Arial" w:hAnsi="Arial" w:cs="Arial"/>
          <w:sz w:val="22"/>
          <w:szCs w:val="22"/>
        </w:rPr>
        <w:t>8</w:t>
      </w:r>
      <w:r w:rsidR="00D13471">
        <w:rPr>
          <w:rFonts w:ascii="Arial" w:hAnsi="Arial" w:cs="Arial"/>
          <w:sz w:val="22"/>
          <w:szCs w:val="22"/>
        </w:rPr>
        <w:t xml:space="preserve"> stavebně realizačních 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7037EA" w:rsidRPr="007037EA" w:rsidRDefault="007037EA" w:rsidP="00D13471">
      <w:pPr>
        <w:pStyle w:val="Zkladntextodsazen"/>
        <w:tabs>
          <w:tab w:val="left" w:pos="567"/>
        </w:tabs>
        <w:spacing w:line="260" w:lineRule="exact"/>
        <w:ind w:left="567"/>
        <w:jc w:val="both"/>
        <w:rPr>
          <w:rFonts w:ascii="Arial" w:hAnsi="Arial" w:cs="Arial"/>
          <w:b/>
          <w:sz w:val="22"/>
          <w:szCs w:val="22"/>
        </w:rPr>
      </w:pPr>
    </w:p>
    <w:p w:rsidR="007A0D9F" w:rsidRPr="00E00041" w:rsidRDefault="00DF366D" w:rsidP="007037EA">
      <w:pPr>
        <w:pStyle w:val="Zkladntextodsazen"/>
        <w:tabs>
          <w:tab w:val="left" w:pos="567"/>
        </w:tabs>
        <w:spacing w:line="260" w:lineRule="exact"/>
        <w:ind w:left="567"/>
        <w:jc w:val="both"/>
        <w:rPr>
          <w:rFonts w:ascii="Arial" w:hAnsi="Arial" w:cs="Arial"/>
          <w:b/>
          <w:sz w:val="22"/>
          <w:szCs w:val="22"/>
        </w:rPr>
      </w:pPr>
      <w:r w:rsidRPr="00E00041">
        <w:rPr>
          <w:rFonts w:ascii="Arial" w:hAnsi="Arial" w:cs="Arial"/>
          <w:sz w:val="22"/>
          <w:szCs w:val="22"/>
        </w:rPr>
        <w:t xml:space="preserve"> </w:t>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činností podle této smlouvy smluvní dohodnutou nejvýše přípustnou odměnu ve výši</w:t>
      </w:r>
    </w:p>
    <w:p w:rsidR="00660E44" w:rsidRPr="005C477F" w:rsidRDefault="00660E44" w:rsidP="00660E44">
      <w:pPr>
        <w:pStyle w:val="Zkladntextodsazen"/>
        <w:spacing w:line="260" w:lineRule="exact"/>
        <w:jc w:val="both"/>
        <w:rPr>
          <w:rFonts w:ascii="Arial" w:hAnsi="Arial" w:cs="Arial"/>
          <w:sz w:val="22"/>
          <w:szCs w:val="22"/>
        </w:rPr>
      </w:pPr>
    </w:p>
    <w:p w:rsidR="00885EAF" w:rsidRPr="00885EAF" w:rsidRDefault="00885EAF" w:rsidP="00885EAF">
      <w:pPr>
        <w:pStyle w:val="Zkladntextodsazen"/>
        <w:spacing w:line="260" w:lineRule="exact"/>
        <w:jc w:val="both"/>
        <w:rPr>
          <w:rFonts w:ascii="Arial" w:hAnsi="Arial" w:cs="Arial"/>
          <w:b/>
          <w:bCs/>
          <w:sz w:val="22"/>
          <w:szCs w:val="22"/>
        </w:rPr>
      </w:pPr>
      <w:r w:rsidRPr="00885EAF">
        <w:rPr>
          <w:rFonts w:ascii="Arial" w:hAnsi="Arial" w:cs="Arial"/>
          <w:b/>
          <w:bCs/>
          <w:sz w:val="22"/>
          <w:szCs w:val="22"/>
        </w:rPr>
        <w:t>Cena za dílo [doplní účastník</w:t>
      </w:r>
      <w:r w:rsidR="00D77D27">
        <w:rPr>
          <w:rFonts w:ascii="Arial" w:hAnsi="Arial" w:cs="Arial"/>
          <w:b/>
          <w:bCs/>
          <w:sz w:val="22"/>
          <w:szCs w:val="22"/>
        </w:rPr>
        <w:t xml:space="preserve"> zadávacího řízení</w:t>
      </w:r>
      <w:r w:rsidRPr="00885EAF">
        <w:rPr>
          <w:rFonts w:ascii="Arial" w:hAnsi="Arial" w:cs="Arial"/>
          <w:b/>
          <w:bCs/>
          <w:sz w:val="22"/>
          <w:szCs w:val="22"/>
        </w:rPr>
        <w:t xml:space="preserve">] :   </w:t>
      </w:r>
    </w:p>
    <w:p w:rsidR="00885EAF" w:rsidRPr="00885EAF" w:rsidRDefault="00885EAF" w:rsidP="00885EAF">
      <w:pPr>
        <w:pStyle w:val="Zkladntextodsazen"/>
        <w:spacing w:line="260" w:lineRule="exact"/>
        <w:jc w:val="both"/>
        <w:rPr>
          <w:rFonts w:ascii="Arial" w:hAnsi="Arial" w:cs="Arial"/>
          <w:bCs/>
          <w:sz w:val="22"/>
          <w:szCs w:val="22"/>
        </w:rPr>
      </w:pPr>
      <w:r w:rsidRPr="00885EAF">
        <w:rPr>
          <w:rFonts w:ascii="Arial" w:hAnsi="Arial" w:cs="Arial"/>
          <w:b/>
          <w:bCs/>
          <w:sz w:val="22"/>
          <w:szCs w:val="22"/>
        </w:rPr>
        <w:tab/>
      </w:r>
      <w:r w:rsidRPr="00885EAF">
        <w:rPr>
          <w:rFonts w:ascii="Arial" w:hAnsi="Arial" w:cs="Arial"/>
          <w:bCs/>
          <w:sz w:val="22"/>
          <w:szCs w:val="22"/>
        </w:rPr>
        <w:t>cena celkem bez DPH:                                                                             Kč</w:t>
      </w:r>
    </w:p>
    <w:p w:rsidR="00885EAF" w:rsidRPr="00885EAF" w:rsidRDefault="00885EAF" w:rsidP="00885EAF">
      <w:pPr>
        <w:pStyle w:val="Zkladntextodsazen"/>
        <w:spacing w:line="260" w:lineRule="exact"/>
        <w:jc w:val="both"/>
        <w:rPr>
          <w:rFonts w:ascii="Arial" w:hAnsi="Arial" w:cs="Arial"/>
          <w:bCs/>
          <w:sz w:val="22"/>
          <w:szCs w:val="22"/>
        </w:rPr>
      </w:pPr>
      <w:r w:rsidRPr="00885EAF">
        <w:rPr>
          <w:rFonts w:ascii="Arial" w:hAnsi="Arial" w:cs="Arial"/>
          <w:bCs/>
          <w:sz w:val="22"/>
          <w:szCs w:val="22"/>
        </w:rPr>
        <w:tab/>
        <w:t>DPH 21%:                                                                                                 Kč</w:t>
      </w:r>
    </w:p>
    <w:p w:rsidR="00885EAF" w:rsidRPr="00885EAF" w:rsidRDefault="00885EAF" w:rsidP="00885EAF">
      <w:pPr>
        <w:pStyle w:val="Zkladntextodsazen"/>
        <w:spacing w:line="260" w:lineRule="exact"/>
        <w:jc w:val="both"/>
        <w:rPr>
          <w:rFonts w:ascii="Arial" w:hAnsi="Arial" w:cs="Arial"/>
          <w:bCs/>
          <w:sz w:val="22"/>
          <w:szCs w:val="22"/>
        </w:rPr>
      </w:pPr>
      <w:r w:rsidRPr="00885EAF">
        <w:rPr>
          <w:rFonts w:ascii="Arial" w:hAnsi="Arial" w:cs="Arial"/>
          <w:bCs/>
          <w:sz w:val="22"/>
          <w:szCs w:val="22"/>
        </w:rPr>
        <w:tab/>
        <w:t>cena celkem včetně DPH:                                                                         Kč</w:t>
      </w:r>
    </w:p>
    <w:p w:rsidR="00885EAF" w:rsidRPr="00885EAF" w:rsidRDefault="00885EAF" w:rsidP="00885EAF">
      <w:pPr>
        <w:pStyle w:val="Zkladntextodsazen"/>
        <w:spacing w:line="260" w:lineRule="exact"/>
        <w:jc w:val="both"/>
        <w:rPr>
          <w:rFonts w:ascii="Arial" w:hAnsi="Arial" w:cs="Arial"/>
          <w:bCs/>
          <w:sz w:val="22"/>
          <w:szCs w:val="22"/>
        </w:rPr>
      </w:pPr>
    </w:p>
    <w:p w:rsidR="00885EAF" w:rsidRPr="00885EAF" w:rsidRDefault="00885EAF" w:rsidP="00885EAF">
      <w:pPr>
        <w:pStyle w:val="Zkladntextodsazen"/>
        <w:spacing w:line="260" w:lineRule="exact"/>
        <w:jc w:val="both"/>
        <w:rPr>
          <w:rFonts w:ascii="Arial" w:hAnsi="Arial" w:cs="Arial"/>
          <w:bCs/>
          <w:sz w:val="22"/>
          <w:szCs w:val="22"/>
        </w:rPr>
      </w:pPr>
      <w:r w:rsidRPr="00885EAF">
        <w:rPr>
          <w:rFonts w:ascii="Arial" w:hAnsi="Arial" w:cs="Arial"/>
          <w:bCs/>
          <w:sz w:val="22"/>
          <w:szCs w:val="22"/>
        </w:rPr>
        <w:t xml:space="preserve">(slovy: ………………………………… korun českých </w:t>
      </w:r>
      <w:r w:rsidRPr="006544EA">
        <w:rPr>
          <w:rFonts w:ascii="Arial" w:hAnsi="Arial" w:cs="Arial"/>
          <w:b/>
          <w:bCs/>
          <w:sz w:val="22"/>
          <w:szCs w:val="22"/>
        </w:rPr>
        <w:t>bez DPH</w:t>
      </w:r>
      <w:r w:rsidRPr="00885EAF">
        <w:rPr>
          <w:rFonts w:ascii="Arial" w:hAnsi="Arial" w:cs="Arial"/>
          <w:bCs/>
          <w:sz w:val="22"/>
          <w:szCs w:val="22"/>
        </w:rPr>
        <w:t>)</w:t>
      </w:r>
    </w:p>
    <w:p w:rsidR="00885EAF" w:rsidRPr="00885EAF" w:rsidRDefault="00885EAF" w:rsidP="00885EAF">
      <w:pPr>
        <w:pStyle w:val="Zkladntextodsazen"/>
        <w:spacing w:line="260" w:lineRule="exact"/>
        <w:jc w:val="both"/>
        <w:rPr>
          <w:rFonts w:ascii="Arial" w:hAnsi="Arial" w:cs="Arial"/>
          <w:bCs/>
          <w:sz w:val="22"/>
          <w:szCs w:val="22"/>
        </w:rPr>
      </w:pPr>
    </w:p>
    <w:p w:rsidR="00885EAF" w:rsidRPr="005C477F" w:rsidRDefault="00885EAF"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392621" w:rsidRPr="005C477F" w:rsidRDefault="00392621" w:rsidP="00511807">
      <w:pPr>
        <w:pStyle w:val="Zkladntextodsazen"/>
        <w:numPr>
          <w:ilvl w:val="1"/>
          <w:numId w:val="8"/>
        </w:numPr>
        <w:tabs>
          <w:tab w:val="clear" w:pos="996"/>
          <w:tab w:val="left" w:pos="570"/>
        </w:tabs>
        <w:spacing w:line="260" w:lineRule="exact"/>
        <w:ind w:left="567" w:hanging="567"/>
        <w:jc w:val="both"/>
        <w:rPr>
          <w:rFonts w:ascii="Arial" w:hAnsi="Arial" w:cs="Arial"/>
          <w:sz w:val="22"/>
          <w:szCs w:val="22"/>
        </w:rPr>
      </w:pPr>
      <w:r w:rsidRPr="005C477F">
        <w:rPr>
          <w:rFonts w:ascii="Arial" w:hAnsi="Arial" w:cs="Arial"/>
          <w:sz w:val="22"/>
          <w:szCs w:val="22"/>
        </w:rPr>
        <w:t xml:space="preserve">V ceně podle </w:t>
      </w:r>
      <w:r w:rsidR="00C50E94" w:rsidRPr="005C477F">
        <w:rPr>
          <w:rFonts w:ascii="Arial" w:hAnsi="Arial" w:cs="Arial"/>
          <w:sz w:val="22"/>
          <w:szCs w:val="22"/>
        </w:rPr>
        <w:t>bodu 5. 1. jsou</w:t>
      </w:r>
      <w:r w:rsidRPr="005C477F">
        <w:rPr>
          <w:rFonts w:ascii="Arial" w:hAnsi="Arial" w:cs="Arial"/>
          <w:sz w:val="22"/>
          <w:szCs w:val="22"/>
        </w:rPr>
        <w:t xml:space="preserve"> zahrnuty veškeré náklady na výkon </w:t>
      </w:r>
      <w:r w:rsidR="00225EFF" w:rsidRPr="005C477F">
        <w:rPr>
          <w:rFonts w:ascii="Arial" w:hAnsi="Arial" w:cs="Arial"/>
          <w:sz w:val="22"/>
          <w:szCs w:val="22"/>
        </w:rPr>
        <w:t xml:space="preserve">činností </w:t>
      </w:r>
      <w:r w:rsidR="00225EFF">
        <w:rPr>
          <w:rFonts w:ascii="Arial" w:hAnsi="Arial" w:cs="Arial"/>
          <w:sz w:val="22"/>
          <w:szCs w:val="22"/>
        </w:rPr>
        <w:t>příkazníka</w:t>
      </w:r>
      <w:r w:rsidRPr="005C477F">
        <w:rPr>
          <w:rFonts w:ascii="Arial" w:hAnsi="Arial" w:cs="Arial"/>
          <w:sz w:val="22"/>
          <w:szCs w:val="22"/>
        </w:rPr>
        <w:t>.</w:t>
      </w:r>
      <w:r w:rsidR="00511807">
        <w:rPr>
          <w:rFonts w:ascii="Arial" w:hAnsi="Arial" w:cs="Arial"/>
          <w:sz w:val="22"/>
          <w:szCs w:val="22"/>
        </w:rPr>
        <w:t xml:space="preserve"> Cena </w:t>
      </w:r>
      <w:proofErr w:type="gramStart"/>
      <w:r w:rsidR="00511807">
        <w:rPr>
          <w:rFonts w:ascii="Arial" w:hAnsi="Arial" w:cs="Arial"/>
          <w:sz w:val="22"/>
          <w:szCs w:val="22"/>
        </w:rPr>
        <w:t>za</w:t>
      </w:r>
      <w:proofErr w:type="gramEnd"/>
    </w:p>
    <w:p w:rsidR="00392621" w:rsidRPr="005C477F" w:rsidRDefault="00AC4C65" w:rsidP="00511807">
      <w:pPr>
        <w:pStyle w:val="Zkladntextodsazen"/>
        <w:spacing w:line="260" w:lineRule="exact"/>
        <w:ind w:firstLine="567"/>
        <w:jc w:val="both"/>
        <w:rPr>
          <w:rFonts w:ascii="Arial" w:hAnsi="Arial" w:cs="Arial"/>
          <w:sz w:val="22"/>
          <w:szCs w:val="22"/>
        </w:rPr>
      </w:pPr>
      <w:r w:rsidRPr="005C477F">
        <w:rPr>
          <w:rFonts w:ascii="Arial" w:hAnsi="Arial" w:cs="Arial"/>
          <w:sz w:val="22"/>
          <w:szCs w:val="22"/>
        </w:rPr>
        <w:t xml:space="preserve">dílo </w:t>
      </w:r>
      <w:r w:rsidR="00511807">
        <w:rPr>
          <w:rFonts w:ascii="Arial" w:hAnsi="Arial" w:cs="Arial"/>
          <w:sz w:val="22"/>
          <w:szCs w:val="22"/>
        </w:rPr>
        <w:t xml:space="preserve"> </w:t>
      </w:r>
      <w:r w:rsidRPr="005C477F">
        <w:rPr>
          <w:rFonts w:ascii="Arial" w:hAnsi="Arial" w:cs="Arial"/>
          <w:sz w:val="22"/>
          <w:szCs w:val="22"/>
        </w:rPr>
        <w:t xml:space="preserve">může </w:t>
      </w:r>
      <w:r w:rsidR="00511807">
        <w:rPr>
          <w:rFonts w:ascii="Arial" w:hAnsi="Arial" w:cs="Arial"/>
          <w:sz w:val="22"/>
          <w:szCs w:val="22"/>
        </w:rPr>
        <w:t xml:space="preserve"> </w:t>
      </w:r>
      <w:r w:rsidRPr="005C477F">
        <w:rPr>
          <w:rFonts w:ascii="Arial" w:hAnsi="Arial" w:cs="Arial"/>
          <w:sz w:val="22"/>
          <w:szCs w:val="22"/>
        </w:rPr>
        <w:t xml:space="preserve">být </w:t>
      </w:r>
      <w:r w:rsidR="00511807">
        <w:rPr>
          <w:rFonts w:ascii="Arial" w:hAnsi="Arial" w:cs="Arial"/>
          <w:sz w:val="22"/>
          <w:szCs w:val="22"/>
        </w:rPr>
        <w:t xml:space="preserve"> </w:t>
      </w:r>
      <w:r w:rsidRPr="005C477F">
        <w:rPr>
          <w:rFonts w:ascii="Arial" w:hAnsi="Arial" w:cs="Arial"/>
          <w:sz w:val="22"/>
          <w:szCs w:val="22"/>
        </w:rPr>
        <w:t>upravena</w:t>
      </w:r>
      <w:r w:rsidR="00511807">
        <w:rPr>
          <w:rFonts w:ascii="Arial" w:hAnsi="Arial" w:cs="Arial"/>
          <w:sz w:val="22"/>
          <w:szCs w:val="22"/>
        </w:rPr>
        <w:t xml:space="preserve"> </w:t>
      </w:r>
      <w:r w:rsidRPr="005C477F">
        <w:rPr>
          <w:rFonts w:ascii="Arial" w:hAnsi="Arial" w:cs="Arial"/>
          <w:sz w:val="22"/>
          <w:szCs w:val="22"/>
        </w:rPr>
        <w:t xml:space="preserve"> (zvýšena</w:t>
      </w:r>
      <w:r w:rsidR="00511807">
        <w:rPr>
          <w:rFonts w:ascii="Arial" w:hAnsi="Arial" w:cs="Arial"/>
          <w:sz w:val="22"/>
          <w:szCs w:val="22"/>
        </w:rPr>
        <w:t xml:space="preserve"> </w:t>
      </w:r>
      <w:r w:rsidRPr="005C477F">
        <w:rPr>
          <w:rFonts w:ascii="Arial" w:hAnsi="Arial" w:cs="Arial"/>
          <w:sz w:val="22"/>
          <w:szCs w:val="22"/>
        </w:rPr>
        <w:t xml:space="preserve"> či</w:t>
      </w:r>
      <w:r w:rsidR="00511807">
        <w:rPr>
          <w:rFonts w:ascii="Arial" w:hAnsi="Arial" w:cs="Arial"/>
          <w:sz w:val="22"/>
          <w:szCs w:val="22"/>
        </w:rPr>
        <w:t xml:space="preserve"> </w:t>
      </w:r>
      <w:r w:rsidRPr="005C477F">
        <w:rPr>
          <w:rFonts w:ascii="Arial" w:hAnsi="Arial" w:cs="Arial"/>
          <w:sz w:val="22"/>
          <w:szCs w:val="22"/>
        </w:rPr>
        <w:t xml:space="preserve"> snížena) </w:t>
      </w:r>
      <w:r w:rsidR="00511807">
        <w:rPr>
          <w:rFonts w:ascii="Arial" w:hAnsi="Arial" w:cs="Arial"/>
          <w:sz w:val="22"/>
          <w:szCs w:val="22"/>
        </w:rPr>
        <w:t xml:space="preserve"> </w:t>
      </w:r>
      <w:r w:rsidRPr="005C477F">
        <w:rPr>
          <w:rFonts w:ascii="Arial" w:hAnsi="Arial" w:cs="Arial"/>
          <w:sz w:val="22"/>
          <w:szCs w:val="22"/>
        </w:rPr>
        <w:t>dodatky</w:t>
      </w:r>
      <w:r w:rsidR="00511807">
        <w:rPr>
          <w:rFonts w:ascii="Arial" w:hAnsi="Arial" w:cs="Arial"/>
          <w:sz w:val="22"/>
          <w:szCs w:val="22"/>
        </w:rPr>
        <w:t xml:space="preserve"> </w:t>
      </w:r>
      <w:r w:rsidRPr="005C477F">
        <w:rPr>
          <w:rFonts w:ascii="Arial" w:hAnsi="Arial" w:cs="Arial"/>
          <w:sz w:val="22"/>
          <w:szCs w:val="22"/>
        </w:rPr>
        <w:t xml:space="preserve"> k</w:t>
      </w:r>
      <w:r w:rsidR="00511807">
        <w:rPr>
          <w:rFonts w:ascii="Arial" w:hAnsi="Arial" w:cs="Arial"/>
          <w:sz w:val="22"/>
          <w:szCs w:val="22"/>
        </w:rPr>
        <w:t xml:space="preserve">  </w:t>
      </w:r>
      <w:r w:rsidRPr="005C477F">
        <w:rPr>
          <w:rFonts w:ascii="Arial" w:hAnsi="Arial" w:cs="Arial"/>
          <w:sz w:val="22"/>
          <w:szCs w:val="22"/>
        </w:rPr>
        <w:t>této</w:t>
      </w:r>
      <w:r w:rsidR="00511807">
        <w:rPr>
          <w:rFonts w:ascii="Arial" w:hAnsi="Arial" w:cs="Arial"/>
          <w:sz w:val="22"/>
          <w:szCs w:val="22"/>
        </w:rPr>
        <w:t xml:space="preserve"> </w:t>
      </w:r>
      <w:r w:rsidRPr="005C477F">
        <w:rPr>
          <w:rFonts w:ascii="Arial" w:hAnsi="Arial" w:cs="Arial"/>
          <w:sz w:val="22"/>
          <w:szCs w:val="22"/>
        </w:rPr>
        <w:t xml:space="preserve"> smlouvě </w:t>
      </w:r>
      <w:r w:rsidR="00511807">
        <w:rPr>
          <w:rFonts w:ascii="Arial" w:hAnsi="Arial" w:cs="Arial"/>
          <w:sz w:val="22"/>
          <w:szCs w:val="22"/>
        </w:rPr>
        <w:t xml:space="preserve"> </w:t>
      </w:r>
      <w:r w:rsidRPr="005C477F">
        <w:rPr>
          <w:rFonts w:ascii="Arial" w:hAnsi="Arial" w:cs="Arial"/>
          <w:sz w:val="22"/>
          <w:szCs w:val="22"/>
        </w:rPr>
        <w:t>v</w:t>
      </w:r>
      <w:r w:rsidR="00511807">
        <w:rPr>
          <w:rFonts w:ascii="Arial" w:hAnsi="Arial" w:cs="Arial"/>
          <w:sz w:val="22"/>
          <w:szCs w:val="22"/>
        </w:rPr>
        <w:t xml:space="preserve">  </w:t>
      </w:r>
      <w:proofErr w:type="gramStart"/>
      <w:r w:rsidRPr="005C477F">
        <w:rPr>
          <w:rFonts w:ascii="Arial" w:hAnsi="Arial" w:cs="Arial"/>
          <w:sz w:val="22"/>
          <w:szCs w:val="22"/>
        </w:rPr>
        <w:t>případě</w:t>
      </w:r>
      <w:r w:rsidR="00511807">
        <w:rPr>
          <w:rFonts w:ascii="Arial" w:hAnsi="Arial" w:cs="Arial"/>
          <w:sz w:val="22"/>
          <w:szCs w:val="22"/>
        </w:rPr>
        <w:t xml:space="preserve">  změny</w:t>
      </w:r>
      <w:proofErr w:type="gramEnd"/>
      <w:r w:rsidR="00511807">
        <w:rPr>
          <w:rFonts w:ascii="Arial" w:hAnsi="Arial" w:cs="Arial"/>
          <w:sz w:val="22"/>
          <w:szCs w:val="22"/>
        </w:rPr>
        <w:t xml:space="preserve"> </w:t>
      </w:r>
    </w:p>
    <w:p w:rsidR="00AC4C65" w:rsidRPr="005C477F" w:rsidRDefault="00AC4C65" w:rsidP="00F13154">
      <w:pPr>
        <w:pStyle w:val="Zkladntextodsazen"/>
        <w:spacing w:line="260" w:lineRule="exact"/>
        <w:ind w:firstLine="567"/>
        <w:jc w:val="both"/>
        <w:rPr>
          <w:rFonts w:ascii="Arial" w:hAnsi="Arial" w:cs="Arial"/>
          <w:sz w:val="22"/>
          <w:szCs w:val="22"/>
        </w:rPr>
      </w:pPr>
      <w:r w:rsidRPr="005C477F">
        <w:rPr>
          <w:rFonts w:ascii="Arial" w:hAnsi="Arial" w:cs="Arial"/>
          <w:sz w:val="22"/>
          <w:szCs w:val="22"/>
        </w:rPr>
        <w:t>zákonných sazeb DPH.</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F13154">
      <w:pPr>
        <w:pStyle w:val="Zkladntextodsazen"/>
        <w:numPr>
          <w:ilvl w:val="1"/>
          <w:numId w:val="8"/>
        </w:numPr>
        <w:tabs>
          <w:tab w:val="clear" w:pos="996"/>
          <w:tab w:val="left" w:pos="570"/>
        </w:tabs>
        <w:spacing w:line="260" w:lineRule="exact"/>
        <w:ind w:left="567" w:hanging="567"/>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daňových dokladů </w:t>
      </w:r>
      <w:r w:rsidR="00B37259" w:rsidRPr="005C477F">
        <w:rPr>
          <w:rFonts w:ascii="Arial" w:hAnsi="Arial" w:cs="Arial"/>
          <w:sz w:val="22"/>
          <w:szCs w:val="22"/>
        </w:rPr>
        <w:t xml:space="preserve">(faktur) </w:t>
      </w:r>
      <w:r w:rsidR="0083590F">
        <w:rPr>
          <w:rFonts w:ascii="Arial" w:hAnsi="Arial" w:cs="Arial"/>
          <w:sz w:val="22"/>
          <w:szCs w:val="22"/>
        </w:rPr>
        <w:t>v těchto etapách:</w:t>
      </w:r>
    </w:p>
    <w:p w:rsidR="005B5570" w:rsidRPr="005C477F" w:rsidRDefault="00392621" w:rsidP="00F13154">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podle čl. </w:t>
      </w:r>
      <w:r w:rsidR="005B5570" w:rsidRPr="005C477F">
        <w:rPr>
          <w:rFonts w:ascii="Arial" w:hAnsi="Arial" w:cs="Arial"/>
          <w:sz w:val="22"/>
          <w:szCs w:val="22"/>
        </w:rPr>
        <w:t>3.1</w:t>
      </w:r>
    </w:p>
    <w:p w:rsidR="00392621" w:rsidRDefault="005B5570" w:rsidP="00F13154">
      <w:pPr>
        <w:pStyle w:val="Zkladntextodsazen"/>
        <w:spacing w:line="260" w:lineRule="exact"/>
        <w:ind w:left="360"/>
        <w:jc w:val="both"/>
        <w:rPr>
          <w:rFonts w:ascii="Arial" w:hAnsi="Arial" w:cs="Arial"/>
          <w:sz w:val="22"/>
          <w:szCs w:val="22"/>
        </w:rPr>
      </w:pPr>
      <w:r w:rsidRPr="005C477F">
        <w:rPr>
          <w:rFonts w:ascii="Arial" w:hAnsi="Arial" w:cs="Arial"/>
          <w:sz w:val="22"/>
          <w:szCs w:val="22"/>
        </w:rPr>
        <w:t>po ukončení přípravných pr</w:t>
      </w:r>
      <w:r w:rsidR="007037EA">
        <w:rPr>
          <w:rFonts w:ascii="Arial" w:hAnsi="Arial" w:cs="Arial"/>
          <w:sz w:val="22"/>
          <w:szCs w:val="22"/>
        </w:rPr>
        <w:t>a</w:t>
      </w:r>
      <w:r w:rsidRPr="005C477F">
        <w:rPr>
          <w:rFonts w:ascii="Arial" w:hAnsi="Arial" w:cs="Arial"/>
          <w:sz w:val="22"/>
          <w:szCs w:val="22"/>
        </w:rPr>
        <w:t>cí souvisejících se zahájením stavby</w:t>
      </w:r>
    </w:p>
    <w:p w:rsidR="005325DB" w:rsidRPr="005C477F" w:rsidRDefault="005325DB" w:rsidP="00F13154">
      <w:pPr>
        <w:pStyle w:val="Zkladntextodsazen"/>
        <w:spacing w:line="260" w:lineRule="exact"/>
        <w:ind w:left="360"/>
        <w:jc w:val="both"/>
        <w:rPr>
          <w:rFonts w:ascii="Arial" w:hAnsi="Arial" w:cs="Arial"/>
          <w:sz w:val="22"/>
          <w:szCs w:val="22"/>
        </w:rPr>
      </w:pPr>
    </w:p>
    <w:p w:rsidR="005B5570" w:rsidRPr="005C477F" w:rsidRDefault="005B5570" w:rsidP="00F13154">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činnost podle čl. 3.2</w:t>
      </w:r>
    </w:p>
    <w:p w:rsidR="00392621" w:rsidRDefault="00392621" w:rsidP="00F13154">
      <w:pPr>
        <w:pStyle w:val="Zkladntextodsazen"/>
        <w:spacing w:line="260" w:lineRule="exact"/>
        <w:ind w:left="349"/>
        <w:jc w:val="both"/>
        <w:rPr>
          <w:rFonts w:ascii="Arial" w:hAnsi="Arial" w:cs="Arial"/>
          <w:sz w:val="22"/>
          <w:szCs w:val="22"/>
        </w:rPr>
      </w:pPr>
      <w:r w:rsidRPr="005C477F">
        <w:rPr>
          <w:rFonts w:ascii="Arial" w:hAnsi="Arial" w:cs="Arial"/>
          <w:sz w:val="22"/>
          <w:szCs w:val="22"/>
        </w:rPr>
        <w:t>v průběhu realizace díla</w:t>
      </w:r>
    </w:p>
    <w:p w:rsidR="00A45774" w:rsidRPr="005C477F" w:rsidRDefault="00A45774" w:rsidP="00F13154">
      <w:pPr>
        <w:pStyle w:val="Zkladntextodsazen"/>
        <w:spacing w:line="260" w:lineRule="exact"/>
        <w:ind w:left="349"/>
        <w:jc w:val="both"/>
        <w:rPr>
          <w:rFonts w:ascii="Arial" w:hAnsi="Arial" w:cs="Arial"/>
          <w:sz w:val="22"/>
          <w:szCs w:val="22"/>
        </w:rPr>
      </w:pPr>
    </w:p>
    <w:p w:rsidR="00392621" w:rsidRPr="005C477F" w:rsidRDefault="00392621" w:rsidP="00F13154">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podle čl. </w:t>
      </w:r>
      <w:r w:rsidR="005B5570" w:rsidRPr="005C477F">
        <w:rPr>
          <w:rFonts w:ascii="Arial" w:hAnsi="Arial" w:cs="Arial"/>
          <w:sz w:val="22"/>
          <w:szCs w:val="22"/>
        </w:rPr>
        <w:t>3.3</w:t>
      </w:r>
    </w:p>
    <w:p w:rsidR="00392621" w:rsidRDefault="00392621" w:rsidP="00F13154">
      <w:pPr>
        <w:pStyle w:val="Zkladntextodsazen"/>
        <w:spacing w:line="260" w:lineRule="exact"/>
        <w:ind w:left="349"/>
        <w:jc w:val="both"/>
        <w:rPr>
          <w:rFonts w:ascii="Arial" w:hAnsi="Arial" w:cs="Arial"/>
          <w:sz w:val="22"/>
          <w:szCs w:val="22"/>
        </w:rPr>
      </w:pPr>
      <w:r w:rsidRPr="005C477F">
        <w:rPr>
          <w:rFonts w:ascii="Arial" w:hAnsi="Arial" w:cs="Arial"/>
          <w:sz w:val="22"/>
          <w:szCs w:val="22"/>
        </w:rPr>
        <w:t xml:space="preserve">po </w:t>
      </w:r>
      <w:r w:rsidR="0001289C" w:rsidRPr="005C477F">
        <w:rPr>
          <w:rFonts w:ascii="Arial" w:hAnsi="Arial" w:cs="Arial"/>
          <w:sz w:val="22"/>
          <w:szCs w:val="22"/>
        </w:rPr>
        <w:t xml:space="preserve">podpisu předávacího protokolu, případně protokolu o odstranění poslední vady a nedodělku </w:t>
      </w:r>
      <w:r w:rsidR="00A47F6D" w:rsidRPr="005C477F">
        <w:rPr>
          <w:rFonts w:ascii="Arial" w:hAnsi="Arial" w:cs="Arial"/>
          <w:sz w:val="22"/>
          <w:szCs w:val="22"/>
        </w:rPr>
        <w:t>bude uhrazena zbývající část ceny předmětu plnění.</w:t>
      </w:r>
    </w:p>
    <w:p w:rsidR="00C46507" w:rsidRDefault="00C46507" w:rsidP="00C46507">
      <w:pPr>
        <w:pStyle w:val="Zkladntextodsazen"/>
        <w:spacing w:line="260" w:lineRule="exact"/>
        <w:jc w:val="both"/>
        <w:rPr>
          <w:rFonts w:ascii="Arial" w:hAnsi="Arial" w:cs="Arial"/>
          <w:sz w:val="22"/>
          <w:szCs w:val="22"/>
        </w:rPr>
      </w:pPr>
    </w:p>
    <w:p w:rsidR="00C46507" w:rsidRDefault="00C46507" w:rsidP="00C46507">
      <w:pPr>
        <w:pStyle w:val="Zkladntextodsazen"/>
        <w:spacing w:line="260" w:lineRule="exact"/>
        <w:jc w:val="both"/>
        <w:rPr>
          <w:rFonts w:ascii="Arial" w:hAnsi="Arial" w:cs="Arial"/>
          <w:sz w:val="22"/>
          <w:szCs w:val="22"/>
        </w:rPr>
      </w:pPr>
    </w:p>
    <w:p w:rsidR="00C46507" w:rsidRDefault="00C46507" w:rsidP="00C46507">
      <w:pPr>
        <w:pStyle w:val="Zkladntextodsazen"/>
        <w:spacing w:line="260" w:lineRule="exact"/>
        <w:jc w:val="both"/>
        <w:rPr>
          <w:rFonts w:ascii="Arial" w:hAnsi="Arial" w:cs="Arial"/>
          <w:sz w:val="22"/>
          <w:szCs w:val="22"/>
        </w:rPr>
      </w:pPr>
    </w:p>
    <w:p w:rsidR="00C46507" w:rsidRDefault="00C46507" w:rsidP="00C46507">
      <w:pPr>
        <w:pStyle w:val="Zkladntextodsazen"/>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daňového dokladu se použije označení </w:t>
      </w:r>
      <w:r w:rsidR="00FD0B71">
        <w:rPr>
          <w:rFonts w:ascii="Arial" w:hAnsi="Arial" w:cs="Arial"/>
          <w:sz w:val="22"/>
          <w:szCs w:val="22"/>
        </w:rPr>
        <w:t>příkazce</w:t>
      </w:r>
      <w:r w:rsidRPr="005C477F">
        <w:rPr>
          <w:rFonts w:ascii="Arial" w:hAnsi="Arial" w:cs="Arial"/>
          <w:sz w:val="22"/>
          <w:szCs w:val="22"/>
        </w:rPr>
        <w:t>: Kraj Vysočina, Žižkova 1882/57, 587 33 Jihlava, IČ</w:t>
      </w:r>
      <w:r w:rsidR="007D52CC">
        <w:rPr>
          <w:rFonts w:ascii="Arial" w:hAnsi="Arial" w:cs="Arial"/>
          <w:sz w:val="22"/>
          <w:szCs w:val="22"/>
        </w:rPr>
        <w:t>O</w:t>
      </w:r>
      <w:r w:rsidRPr="005C477F">
        <w:rPr>
          <w:rFonts w:ascii="Arial" w:hAnsi="Arial" w:cs="Arial"/>
          <w:sz w:val="22"/>
          <w:szCs w:val="22"/>
        </w:rPr>
        <w:t xml:space="preserve"> 708 90 749. Mimo povinných náležitostí dle zákona je </w:t>
      </w:r>
      <w:r w:rsidR="00225EFF">
        <w:rPr>
          <w:rFonts w:ascii="Arial" w:hAnsi="Arial" w:cs="Arial"/>
          <w:sz w:val="22"/>
          <w:szCs w:val="22"/>
        </w:rPr>
        <w:t xml:space="preserve">příkazník </w:t>
      </w:r>
      <w:r w:rsidR="00225EFF" w:rsidRPr="005C477F">
        <w:rPr>
          <w:rFonts w:ascii="Arial" w:hAnsi="Arial" w:cs="Arial"/>
          <w:sz w:val="22"/>
          <w:szCs w:val="22"/>
        </w:rPr>
        <w:t>povinen</w:t>
      </w:r>
      <w:r w:rsidRPr="005C477F">
        <w:rPr>
          <w:rFonts w:ascii="Arial" w:hAnsi="Arial" w:cs="Arial"/>
          <w:sz w:val="22"/>
          <w:szCs w:val="22"/>
        </w:rPr>
        <w:t xml:space="preserve"> uvádět na daňovém dokladu doslovný a přesný název akce</w:t>
      </w:r>
      <w:r w:rsidR="003D10EA">
        <w:rPr>
          <w:rFonts w:ascii="Arial" w:hAnsi="Arial" w:cs="Arial"/>
          <w:sz w:val="22"/>
          <w:szCs w:val="22"/>
        </w:rPr>
        <w:t xml:space="preserve"> </w:t>
      </w:r>
      <w:r w:rsidR="00C1232C" w:rsidRPr="00C1232C">
        <w:rPr>
          <w:rFonts w:ascii="Arial" w:hAnsi="Arial" w:cs="Arial"/>
          <w:bCs/>
          <w:sz w:val="22"/>
          <w:szCs w:val="22"/>
        </w:rPr>
        <w:t xml:space="preserve">II/129, II/347 Humpolec – okružní křižovatka (u </w:t>
      </w:r>
      <w:proofErr w:type="spellStart"/>
      <w:r w:rsidR="00C1232C" w:rsidRPr="00C1232C">
        <w:rPr>
          <w:rFonts w:ascii="Arial" w:hAnsi="Arial" w:cs="Arial"/>
          <w:bCs/>
          <w:sz w:val="22"/>
          <w:szCs w:val="22"/>
        </w:rPr>
        <w:t>Vodaku</w:t>
      </w:r>
      <w:proofErr w:type="spellEnd"/>
      <w:r w:rsidR="00C1232C" w:rsidRPr="00C1232C">
        <w:rPr>
          <w:rFonts w:ascii="Arial" w:hAnsi="Arial" w:cs="Arial"/>
          <w:bCs/>
          <w:sz w:val="22"/>
          <w:szCs w:val="22"/>
        </w:rPr>
        <w:t>)</w:t>
      </w:r>
      <w:r w:rsidR="002A6CEC" w:rsidRPr="00C1232C">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zhotovitelem dle článku </w:t>
      </w:r>
      <w:r w:rsidR="00C2490B">
        <w:rPr>
          <w:rFonts w:ascii="Arial" w:hAnsi="Arial" w:cs="Arial"/>
          <w:sz w:val="22"/>
          <w:szCs w:val="22"/>
        </w:rPr>
        <w:t xml:space="preserve">3. </w:t>
      </w:r>
      <w:r w:rsidRPr="005C477F">
        <w:rPr>
          <w:rFonts w:ascii="Arial" w:hAnsi="Arial" w:cs="Arial"/>
          <w:sz w:val="22"/>
          <w:szCs w:val="22"/>
        </w:rPr>
        <w:t xml:space="preserve">Každé dílčí plnění uskutečněné podle čl. 3 </w:t>
      </w:r>
      <w:proofErr w:type="gramStart"/>
      <w:r w:rsidRPr="005C477F">
        <w:rPr>
          <w:rFonts w:ascii="Arial" w:hAnsi="Arial" w:cs="Arial"/>
          <w:sz w:val="22"/>
          <w:szCs w:val="22"/>
        </w:rPr>
        <w:t>této</w:t>
      </w:r>
      <w:proofErr w:type="gramEnd"/>
      <w:r w:rsidRPr="005C477F">
        <w:rPr>
          <w:rFonts w:ascii="Arial" w:hAnsi="Arial" w:cs="Arial"/>
          <w:sz w:val="22"/>
          <w:szCs w:val="22"/>
        </w:rPr>
        <w:t xml:space="preserve"> smlouvy je ve 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Default="007037EA" w:rsidP="007037EA">
      <w:pPr>
        <w:pStyle w:val="Odstavecseseznamem"/>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vyhotovit pro objednatele fakturu – daňový doklad,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 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který je správcem daně (finančním úřadem) zveřejněn způsobem umožňujícím dálkový přístup ve smyslu ustanovení § 109 odst. 2 písm. c)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 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daňových dokladů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vystavený daňový doklad.</w:t>
      </w:r>
    </w:p>
    <w:p w:rsidR="005C477F" w:rsidRPr="005C477F" w:rsidRDefault="005C477F" w:rsidP="00F13154">
      <w:pPr>
        <w:pStyle w:val="Zkladntextodsazen"/>
        <w:spacing w:line="260" w:lineRule="exact"/>
        <w:jc w:val="both"/>
        <w:rPr>
          <w:rFonts w:ascii="Arial" w:hAnsi="Arial" w:cs="Arial"/>
          <w:sz w:val="22"/>
          <w:szCs w:val="22"/>
        </w:rPr>
      </w:pPr>
    </w:p>
    <w:p w:rsidR="00392621"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s náklady </w:t>
      </w:r>
      <w:r w:rsidR="003D6A9A">
        <w:rPr>
          <w:rFonts w:ascii="Arial" w:hAnsi="Arial" w:cs="Arial"/>
          <w:sz w:val="22"/>
          <w:szCs w:val="22"/>
        </w:rPr>
        <w:t>příkazníka</w:t>
      </w:r>
      <w:r w:rsidRPr="005C477F">
        <w:rPr>
          <w:rFonts w:ascii="Arial" w:hAnsi="Arial" w:cs="Arial"/>
          <w:sz w:val="22"/>
          <w:szCs w:val="22"/>
        </w:rPr>
        <w:t xml:space="preserve"> dle přílohy této smlouvy – </w:t>
      </w:r>
      <w:r w:rsidR="00511807">
        <w:rPr>
          <w:rFonts w:ascii="Arial" w:hAnsi="Arial" w:cs="Arial"/>
          <w:sz w:val="22"/>
          <w:szCs w:val="22"/>
        </w:rPr>
        <w:t xml:space="preserve">návrh platebního kalendáře v členění po měsících vč. </w:t>
      </w:r>
      <w:r w:rsidR="00511807" w:rsidRPr="005C1B65">
        <w:rPr>
          <w:rFonts w:ascii="Arial" w:hAnsi="Arial" w:cs="Arial"/>
          <w:sz w:val="22"/>
          <w:szCs w:val="22"/>
        </w:rPr>
        <w:t>kalkulace odměny</w:t>
      </w:r>
      <w:r w:rsidRPr="005C477F">
        <w:rPr>
          <w:rFonts w:ascii="Arial" w:hAnsi="Arial" w:cs="Arial"/>
          <w:sz w:val="22"/>
          <w:szCs w:val="22"/>
        </w:rPr>
        <w:t>.</w:t>
      </w:r>
    </w:p>
    <w:p w:rsidR="007A0D9F" w:rsidRDefault="007A0D9F" w:rsidP="00F13154">
      <w:pPr>
        <w:pStyle w:val="Zkladntextodsazen"/>
        <w:spacing w:line="260" w:lineRule="exact"/>
        <w:jc w:val="both"/>
        <w:rPr>
          <w:rFonts w:ascii="Arial" w:hAnsi="Arial" w:cs="Arial"/>
          <w:sz w:val="22"/>
          <w:szCs w:val="22"/>
        </w:rPr>
      </w:pPr>
    </w:p>
    <w:p w:rsidR="00B116FF" w:rsidRPr="005C477F" w:rsidRDefault="00B116FF" w:rsidP="00F13154">
      <w:pPr>
        <w:pStyle w:val="Zkladntextodsazen"/>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 vyřizování záležitostí.</w:t>
      </w:r>
    </w:p>
    <w:p w:rsidR="00C46507" w:rsidRPr="005C477F" w:rsidRDefault="00C46507" w:rsidP="00C46507">
      <w:pPr>
        <w:pStyle w:val="Zkladntextodsazen"/>
        <w:tabs>
          <w:tab w:val="left" w:pos="567"/>
        </w:tabs>
        <w:spacing w:line="260" w:lineRule="exact"/>
        <w:jc w:val="both"/>
        <w:rPr>
          <w:rFonts w:ascii="Arial" w:hAnsi="Arial" w:cs="Arial"/>
          <w:sz w:val="22"/>
          <w:szCs w:val="22"/>
        </w:rPr>
      </w:pPr>
      <w:bookmarkStart w:id="1" w:name="_GoBack"/>
      <w:bookmarkEnd w:id="1"/>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864AA1" w:rsidRPr="005C477F" w:rsidRDefault="0095760F" w:rsidP="00F13154">
      <w:pPr>
        <w:pStyle w:val="Zkladntextodsazen"/>
        <w:numPr>
          <w:ilvl w:val="1"/>
          <w:numId w:val="5"/>
        </w:numPr>
        <w:tabs>
          <w:tab w:val="left" w:pos="567"/>
        </w:tabs>
        <w:spacing w:line="260" w:lineRule="exact"/>
        <w:ind w:left="0" w:firstLine="0"/>
        <w:jc w:val="both"/>
        <w:rPr>
          <w:rFonts w:ascii="Arial" w:hAnsi="Arial" w:cs="Arial"/>
          <w:sz w:val="22"/>
          <w:szCs w:val="22"/>
        </w:rPr>
      </w:pPr>
      <w:r w:rsidRPr="005C477F">
        <w:rPr>
          <w:rFonts w:ascii="Arial" w:hAnsi="Arial" w:cs="Arial"/>
          <w:sz w:val="22"/>
          <w:szCs w:val="22"/>
        </w:rPr>
        <w:t xml:space="preserve">Dle § 2e) zákona č. 320/2001 Sb., o finanční kontrole, je </w:t>
      </w:r>
      <w:r w:rsidR="00573151">
        <w:rPr>
          <w:rFonts w:ascii="Arial" w:hAnsi="Arial" w:cs="Arial"/>
          <w:sz w:val="22"/>
          <w:szCs w:val="22"/>
        </w:rPr>
        <w:t>příkazník</w:t>
      </w:r>
      <w:r w:rsidRPr="005C477F">
        <w:rPr>
          <w:rFonts w:ascii="Arial" w:hAnsi="Arial" w:cs="Arial"/>
          <w:sz w:val="22"/>
          <w:szCs w:val="22"/>
        </w:rPr>
        <w:t xml:space="preserve"> osobou povinnou spolupůsobit při výkonu finanční kontroly</w:t>
      </w:r>
      <w:r w:rsidR="001C7CE9">
        <w:rPr>
          <w:rFonts w:ascii="Arial" w:hAnsi="Arial" w:cs="Arial"/>
          <w:sz w:val="22"/>
          <w:szCs w:val="22"/>
        </w:rPr>
        <w:t xml:space="preserve"> do konce udržitelnosti projektu (5 let od proplacení závěrečné žádosti o platbu)</w:t>
      </w:r>
      <w:r w:rsidR="001C7CE9" w:rsidRPr="005C477F">
        <w:rPr>
          <w:rFonts w:ascii="Arial" w:hAnsi="Arial" w:cs="Arial"/>
          <w:sz w:val="22"/>
          <w:szCs w:val="22"/>
        </w:rPr>
        <w:t>.</w:t>
      </w:r>
      <w:r w:rsidR="001C7CE9">
        <w:rPr>
          <w:rFonts w:ascii="Arial" w:hAnsi="Arial" w:cs="Arial"/>
          <w:sz w:val="22"/>
          <w:szCs w:val="22"/>
        </w:rPr>
        <w:t xml:space="preserve"> </w:t>
      </w:r>
    </w:p>
    <w:p w:rsidR="006A2289" w:rsidRDefault="006A2289" w:rsidP="00F13154">
      <w:pPr>
        <w:spacing w:before="120" w:after="120"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D4741E" w:rsidRPr="005C477F" w:rsidRDefault="00392621"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7A0D9F" w:rsidRDefault="007A0D9F" w:rsidP="00F13154">
      <w:pPr>
        <w:pStyle w:val="Zkladntextodsazen"/>
        <w:tabs>
          <w:tab w:val="left" w:pos="567"/>
        </w:tabs>
        <w:spacing w:line="260" w:lineRule="exact"/>
        <w:ind w:left="720"/>
        <w:jc w:val="both"/>
        <w:rPr>
          <w:rFonts w:ascii="Arial" w:hAnsi="Arial" w:cs="Arial"/>
          <w:sz w:val="32"/>
          <w:szCs w:val="32"/>
        </w:rPr>
      </w:pPr>
    </w:p>
    <w:p w:rsidR="00925B87" w:rsidRPr="00925B87" w:rsidRDefault="00925B87" w:rsidP="00F13154">
      <w:pPr>
        <w:pStyle w:val="Zkladntextodsazen"/>
        <w:tabs>
          <w:tab w:val="left" w:pos="567"/>
        </w:tabs>
        <w:spacing w:line="260" w:lineRule="exact"/>
        <w:ind w:left="720"/>
        <w:jc w:val="both"/>
        <w:rPr>
          <w:rFonts w:ascii="Arial" w:hAnsi="Arial" w:cs="Arial"/>
          <w:sz w:val="32"/>
          <w:szCs w:val="3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w:t>
      </w:r>
      <w:proofErr w:type="gramStart"/>
      <w:r w:rsidR="009B17E5">
        <w:rPr>
          <w:rFonts w:ascii="Arial" w:hAnsi="Arial" w:cs="Arial"/>
          <w:sz w:val="22"/>
          <w:szCs w:val="22"/>
        </w:rPr>
        <w:t>výše</w:t>
      </w:r>
      <w:r w:rsidR="005C477F" w:rsidRPr="009B17E5">
        <w:rPr>
          <w:rFonts w:ascii="Arial" w:hAnsi="Arial" w:cs="Arial"/>
          <w:sz w:val="22"/>
          <w:szCs w:val="22"/>
        </w:rPr>
        <w:t xml:space="preserve"> </w:t>
      </w:r>
      <w:r w:rsidR="00ED76C7">
        <w:rPr>
          <w:rFonts w:ascii="Arial" w:hAnsi="Arial" w:cs="Arial"/>
          <w:sz w:val="22"/>
          <w:szCs w:val="22"/>
        </w:rPr>
        <w:t xml:space="preserve">   </w:t>
      </w:r>
      <w:r w:rsidR="009B17E5" w:rsidRPr="009B17E5">
        <w:rPr>
          <w:rFonts w:ascii="Arial" w:hAnsi="Arial" w:cs="Arial"/>
          <w:sz w:val="22"/>
          <w:szCs w:val="22"/>
        </w:rPr>
        <w:t>10</w:t>
      </w:r>
      <w:r w:rsidR="00ED76C7">
        <w:rPr>
          <w:rFonts w:ascii="Arial" w:hAnsi="Arial" w:cs="Arial"/>
          <w:sz w:val="22"/>
          <w:szCs w:val="22"/>
        </w:rPr>
        <w:t xml:space="preserve"> </w:t>
      </w:r>
      <w:r w:rsidR="009B17E5" w:rsidRPr="009B17E5">
        <w:rPr>
          <w:rFonts w:ascii="Arial" w:hAnsi="Arial" w:cs="Arial"/>
          <w:sz w:val="22"/>
          <w:szCs w:val="22"/>
        </w:rPr>
        <w:t>000</w:t>
      </w:r>
      <w:proofErr w:type="gramEnd"/>
      <w:r w:rsidR="009B17E5" w:rsidRPr="009B17E5">
        <w:rPr>
          <w:rFonts w:ascii="Arial" w:hAnsi="Arial" w:cs="Arial"/>
          <w:sz w:val="22"/>
          <w:szCs w:val="22"/>
        </w:rPr>
        <w:t xml:space="preserve">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Pr="005C477F">
        <w:rPr>
          <w:rFonts w:ascii="Arial" w:hAnsi="Arial" w:cs="Arial"/>
          <w:sz w:val="22"/>
          <w:szCs w:val="22"/>
        </w:rPr>
        <w:t xml:space="preserve"> a zjednání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 výši stanove</w:t>
      </w:r>
      <w:r>
        <w:rPr>
          <w:rFonts w:ascii="Arial" w:hAnsi="Arial" w:cs="Arial"/>
          <w:sz w:val="22"/>
        </w:rPr>
        <w:t>né příslušným právním předpisem</w:t>
      </w:r>
      <w:r w:rsidR="006F5D8B">
        <w:rPr>
          <w:rFonts w:ascii="Arial" w:hAnsi="Arial" w:cs="Arial"/>
          <w:sz w:val="22"/>
        </w:rPr>
        <w:t xml:space="preserve"> - nejméně 0,015</w:t>
      </w:r>
      <w:r w:rsidR="006544EA">
        <w:rPr>
          <w:rFonts w:ascii="Arial" w:hAnsi="Arial" w:cs="Arial"/>
          <w:sz w:val="22"/>
        </w:rPr>
        <w:t xml:space="preserve"> </w:t>
      </w:r>
      <w:r w:rsidR="006F5D8B">
        <w:rPr>
          <w:rFonts w:ascii="Arial" w:hAnsi="Arial" w:cs="Arial"/>
          <w:sz w:val="22"/>
        </w:rPr>
        <w:t>% z ceny díla sjednané touto smlouvou za každý den prodlení</w:t>
      </w:r>
      <w:r w:rsidR="007037EA">
        <w:rPr>
          <w:rFonts w:ascii="Arial" w:hAnsi="Arial" w:cs="Arial"/>
          <w:sz w:val="22"/>
        </w:rPr>
        <w:t>.</w:t>
      </w:r>
      <w:r>
        <w:rPr>
          <w:rFonts w:ascii="Arial" w:hAnsi="Arial" w:cs="Arial"/>
          <w:sz w:val="22"/>
        </w:rPr>
        <w:t xml:space="preserve"> </w:t>
      </w:r>
    </w:p>
    <w:p w:rsidR="0000132A" w:rsidRDefault="0000132A" w:rsidP="00F13154">
      <w:pPr>
        <w:pStyle w:val="Odstavecseseznamem"/>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356977" w:rsidRDefault="00356977" w:rsidP="00F13154">
      <w:pPr>
        <w:pStyle w:val="Zkladntextodsazen"/>
        <w:spacing w:line="260" w:lineRule="exact"/>
        <w:jc w:val="both"/>
        <w:rPr>
          <w:rFonts w:ascii="Arial" w:hAnsi="Arial" w:cs="Arial"/>
          <w:sz w:val="22"/>
          <w:szCs w:val="22"/>
        </w:rPr>
      </w:pPr>
    </w:p>
    <w:p w:rsidR="00925B87" w:rsidRPr="006544EA" w:rsidRDefault="00925B87" w:rsidP="00F13154">
      <w:pPr>
        <w:pStyle w:val="Zkladntextodsazen"/>
        <w:spacing w:line="260" w:lineRule="exact"/>
        <w:jc w:val="both"/>
        <w:rPr>
          <w:rFonts w:ascii="Arial" w:hAnsi="Arial" w:cs="Arial"/>
          <w:sz w:val="32"/>
          <w:szCs w:val="3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 důsledku porušení povinností </w:t>
      </w:r>
      <w:r>
        <w:rPr>
          <w:rFonts w:ascii="Arial" w:hAnsi="Arial" w:cs="Arial"/>
          <w:sz w:val="22"/>
          <w:szCs w:val="22"/>
        </w:rPr>
        <w:t>příkazníka</w:t>
      </w:r>
      <w:r w:rsidR="002A6CEC">
        <w:rPr>
          <w:rFonts w:ascii="Arial" w:hAnsi="Arial" w:cs="Arial"/>
          <w:sz w:val="22"/>
          <w:szCs w:val="22"/>
        </w:rPr>
        <w:t>.</w:t>
      </w:r>
    </w:p>
    <w:p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úředně ověřenou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dle čl.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7A0D9F" w:rsidRDefault="007A0D9F" w:rsidP="00F13154">
      <w:pPr>
        <w:pStyle w:val="Zkladntextodsazen"/>
        <w:tabs>
          <w:tab w:val="left" w:pos="567"/>
        </w:tabs>
        <w:spacing w:line="260" w:lineRule="exact"/>
        <w:jc w:val="both"/>
        <w:rPr>
          <w:rFonts w:ascii="Arial" w:hAnsi="Arial" w:cs="Arial"/>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392621" w:rsidRPr="005C477F"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Tato smlouva je uzavřena na dobu určitou ode dne jejího podpisu do dne ukončení předmětu plnění.</w:t>
      </w:r>
    </w:p>
    <w:p w:rsidR="00392621" w:rsidRPr="005C477F" w:rsidRDefault="00392621" w:rsidP="00F13154">
      <w:pPr>
        <w:pStyle w:val="Zkladntextodsazen"/>
        <w:spacing w:line="260" w:lineRule="exact"/>
        <w:jc w:val="both"/>
        <w:rPr>
          <w:rFonts w:ascii="Arial" w:hAnsi="Arial" w:cs="Arial"/>
          <w:sz w:val="22"/>
          <w:szCs w:val="22"/>
        </w:rPr>
      </w:pP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r w:rsidR="005E599F" w:rsidRPr="005E599F">
        <w:rPr>
          <w:rFonts w:ascii="Arial" w:hAnsi="Arial" w:cs="Arial"/>
          <w:sz w:val="22"/>
          <w:szCs w:val="22"/>
        </w:rPr>
        <w:t xml:space="preserve"> </w:t>
      </w:r>
    </w:p>
    <w:p w:rsidR="005E599F" w:rsidRDefault="005E599F" w:rsidP="005E599F">
      <w:pPr>
        <w:pStyle w:val="Odstavecseseznamem"/>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Default="005E599F" w:rsidP="005E599F">
      <w:pPr>
        <w:pStyle w:val="Odstavecseseznamem"/>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Tato smlouva nabývá platnosti dnem podpisu a účinnosti dnem uveřejnění v informačním systému veřejné správy - Registru smluv.</w:t>
      </w:r>
    </w:p>
    <w:p w:rsidR="00A06DA0" w:rsidRPr="005C1B65" w:rsidRDefault="00A06DA0" w:rsidP="00A06DA0">
      <w:pPr>
        <w:pStyle w:val="Odstavecseseznamem"/>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 informačním systému veřejné správy - Registru smluv a na veřejně přístupných webových stránkách Kraje Vysočina.</w:t>
      </w:r>
    </w:p>
    <w:p w:rsidR="00A06DA0" w:rsidRPr="005C1B65" w:rsidRDefault="00A06DA0" w:rsidP="00A06DA0">
      <w:pPr>
        <w:pStyle w:val="Odstavecseseznamem"/>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 xml:space="preserve">Smluvní strany se dohodly, že zákonnou povinnost dle § 5 odst. 2 zákona č. 340/2015 Sb., o zvláštních podmínkách účinnosti některých smluv, uveřejňování těchto smluv a o registru smluv (zákon o registru smluv) 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81335A" w:rsidP="0081335A">
      <w:pPr>
        <w:pStyle w:val="Zkladntextodsazen"/>
        <w:tabs>
          <w:tab w:val="left" w:pos="567"/>
        </w:tabs>
        <w:spacing w:line="260" w:lineRule="exact"/>
        <w:jc w:val="both"/>
        <w:rPr>
          <w:rFonts w:ascii="Arial" w:hAnsi="Arial" w:cs="Arial"/>
          <w:sz w:val="22"/>
          <w:szCs w:val="22"/>
        </w:rPr>
      </w:pPr>
    </w:p>
    <w:p w:rsidR="00392621"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vyhotovena ve </w:t>
      </w:r>
      <w:r w:rsidR="00FB14A8">
        <w:rPr>
          <w:rFonts w:ascii="Arial" w:hAnsi="Arial" w:cs="Arial"/>
          <w:sz w:val="22"/>
          <w:szCs w:val="22"/>
        </w:rPr>
        <w:t>čty</w:t>
      </w:r>
      <w:r w:rsidRPr="005C477F">
        <w:rPr>
          <w:rFonts w:ascii="Arial" w:hAnsi="Arial" w:cs="Arial"/>
          <w:sz w:val="22"/>
          <w:szCs w:val="22"/>
        </w:rPr>
        <w:t xml:space="preserve">řech stejnopisech, z nichž </w:t>
      </w:r>
      <w:r w:rsidR="00FB14A8">
        <w:rPr>
          <w:rFonts w:ascii="Arial" w:hAnsi="Arial" w:cs="Arial"/>
          <w:sz w:val="22"/>
          <w:szCs w:val="22"/>
        </w:rPr>
        <w:t>tři</w:t>
      </w:r>
      <w:r w:rsidRPr="005C477F">
        <w:rPr>
          <w:rFonts w:ascii="Arial" w:hAnsi="Arial" w:cs="Arial"/>
          <w:sz w:val="22"/>
          <w:szCs w:val="22"/>
        </w:rPr>
        <w:t xml:space="preserve"> obdrží </w:t>
      </w:r>
      <w:r w:rsidR="00F2059F">
        <w:rPr>
          <w:rFonts w:ascii="Arial" w:hAnsi="Arial" w:cs="Arial"/>
          <w:sz w:val="22"/>
          <w:szCs w:val="22"/>
        </w:rPr>
        <w:t>příkazce</w:t>
      </w:r>
      <w:r w:rsidRPr="005C477F">
        <w:rPr>
          <w:rFonts w:ascii="Arial" w:hAnsi="Arial" w:cs="Arial"/>
          <w:sz w:val="22"/>
          <w:szCs w:val="22"/>
        </w:rPr>
        <w:t xml:space="preserve"> a jeden </w:t>
      </w:r>
      <w:r w:rsidR="00F2059F">
        <w:rPr>
          <w:rFonts w:ascii="Arial" w:hAnsi="Arial" w:cs="Arial"/>
          <w:sz w:val="22"/>
          <w:szCs w:val="22"/>
        </w:rPr>
        <w:t>příkazník</w:t>
      </w:r>
      <w:r w:rsidRPr="005C477F">
        <w:rPr>
          <w:rFonts w:ascii="Arial" w:hAnsi="Arial" w:cs="Arial"/>
          <w:sz w:val="22"/>
          <w:szCs w:val="22"/>
        </w:rPr>
        <w:t>.</w:t>
      </w:r>
    </w:p>
    <w:p w:rsidR="00B116FF" w:rsidRPr="005C477F" w:rsidRDefault="00B116FF" w:rsidP="00F13154">
      <w:pPr>
        <w:pStyle w:val="Zkladntextodsazen"/>
        <w:spacing w:line="260" w:lineRule="exact"/>
        <w:jc w:val="both"/>
        <w:rPr>
          <w:rFonts w:ascii="Arial" w:hAnsi="Arial" w:cs="Arial"/>
          <w:sz w:val="22"/>
          <w:szCs w:val="22"/>
        </w:rPr>
      </w:pPr>
    </w:p>
    <w:p w:rsidR="00392621"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6544EA" w:rsidRDefault="006544EA" w:rsidP="006544EA">
      <w:pPr>
        <w:pStyle w:val="Zkladntextodsazen"/>
        <w:tabs>
          <w:tab w:val="left" w:pos="567"/>
        </w:tabs>
        <w:spacing w:line="260" w:lineRule="exact"/>
        <w:jc w:val="both"/>
        <w:rPr>
          <w:rFonts w:ascii="Arial" w:hAnsi="Arial" w:cs="Arial"/>
          <w:sz w:val="22"/>
          <w:szCs w:val="22"/>
        </w:rPr>
      </w:pPr>
    </w:p>
    <w:p w:rsidR="00B37259" w:rsidRPr="005C477F" w:rsidRDefault="00B37259"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Nedílnou součástí smlouvy jsou tyto přílohy:</w:t>
      </w:r>
    </w:p>
    <w:p w:rsidR="00B37259" w:rsidRPr="005C477F" w:rsidRDefault="00951C80" w:rsidP="00F85BE8">
      <w:pPr>
        <w:pStyle w:val="Zkladntextodsazen"/>
        <w:spacing w:line="260" w:lineRule="exact"/>
        <w:ind w:firstLine="709"/>
        <w:jc w:val="both"/>
        <w:rPr>
          <w:rFonts w:ascii="Arial" w:hAnsi="Arial" w:cs="Arial"/>
          <w:sz w:val="22"/>
          <w:szCs w:val="22"/>
        </w:rPr>
      </w:pPr>
      <w:r>
        <w:rPr>
          <w:rFonts w:ascii="Arial" w:hAnsi="Arial" w:cs="Arial"/>
          <w:sz w:val="22"/>
          <w:szCs w:val="22"/>
        </w:rPr>
        <w:t xml:space="preserve">- </w:t>
      </w:r>
      <w:r w:rsidR="00F85BE8">
        <w:rPr>
          <w:rFonts w:ascii="Arial" w:hAnsi="Arial" w:cs="Arial"/>
          <w:sz w:val="22"/>
          <w:szCs w:val="22"/>
        </w:rPr>
        <w:t>n</w:t>
      </w:r>
      <w:r w:rsidR="00F85BE8" w:rsidRPr="008E47CF">
        <w:rPr>
          <w:rFonts w:ascii="Arial" w:hAnsi="Arial" w:cs="Arial"/>
          <w:sz w:val="22"/>
          <w:szCs w:val="22"/>
        </w:rPr>
        <w:t>ávrh platebního kalendáře v členění po měsících vč. kalkulace odměny</w:t>
      </w:r>
    </w:p>
    <w:p w:rsidR="004B5275" w:rsidRPr="005C477F" w:rsidRDefault="004B5275" w:rsidP="00F13154">
      <w:pPr>
        <w:pStyle w:val="Zkladntextodsazen"/>
        <w:spacing w:line="260" w:lineRule="exact"/>
        <w:jc w:val="both"/>
        <w:rPr>
          <w:rFonts w:ascii="Arial" w:hAnsi="Arial" w:cs="Arial"/>
          <w:sz w:val="22"/>
          <w:szCs w:val="22"/>
        </w:rPr>
      </w:pPr>
    </w:p>
    <w:p w:rsidR="00AC3571" w:rsidRDefault="00AC3571"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BF3D08">
        <w:rPr>
          <w:rFonts w:ascii="Arial" w:hAnsi="Arial" w:cs="Arial"/>
          <w:sz w:val="22"/>
          <w:szCs w:val="22"/>
        </w:rPr>
        <w:tab/>
      </w:r>
      <w:r w:rsidR="00BF3D08">
        <w:rPr>
          <w:rFonts w:ascii="Arial" w:hAnsi="Arial" w:cs="Arial"/>
          <w:sz w:val="22"/>
          <w:szCs w:val="22"/>
        </w:rPr>
        <w:tab/>
        <w:t xml:space="preserve"> </w:t>
      </w:r>
      <w:r w:rsidR="00BF3D08">
        <w:rPr>
          <w:rFonts w:ascii="Arial" w:hAnsi="Arial" w:cs="Arial"/>
          <w:sz w:val="22"/>
          <w:szCs w:val="22"/>
        </w:rPr>
        <w:tab/>
        <w:t xml:space="preserve">      </w:t>
      </w:r>
      <w:r>
        <w:rPr>
          <w:rFonts w:ascii="Arial" w:hAnsi="Arial" w:cs="Arial"/>
          <w:sz w:val="22"/>
          <w:szCs w:val="22"/>
        </w:rPr>
        <w:t xml:space="preserve"> dne</w:t>
      </w:r>
      <w:r w:rsidR="0069689E">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392621" w:rsidRPr="005C477F" w:rsidRDefault="00392621" w:rsidP="00F13154">
      <w:pPr>
        <w:pStyle w:val="Zkladntextodsazen"/>
        <w:spacing w:line="260" w:lineRule="exact"/>
        <w:jc w:val="both"/>
        <w:rPr>
          <w:rFonts w:ascii="Arial" w:hAnsi="Arial" w:cs="Arial"/>
          <w:b/>
          <w:sz w:val="22"/>
          <w:szCs w:val="22"/>
        </w:rPr>
      </w:pPr>
    </w:p>
    <w:p w:rsidR="00B37259" w:rsidRDefault="00B37259" w:rsidP="00F13154">
      <w:pPr>
        <w:pStyle w:val="Zkladntextodsazen"/>
        <w:spacing w:line="260" w:lineRule="exact"/>
        <w:jc w:val="both"/>
        <w:rPr>
          <w:rFonts w:ascii="Arial" w:hAnsi="Arial" w:cs="Arial"/>
          <w:b/>
          <w:sz w:val="22"/>
          <w:szCs w:val="22"/>
        </w:rPr>
      </w:pPr>
    </w:p>
    <w:p w:rsidR="007A0D9F" w:rsidRPr="005C477F" w:rsidRDefault="007A0D9F" w:rsidP="00F13154">
      <w:pPr>
        <w:pStyle w:val="Zkladntextodsazen"/>
        <w:spacing w:line="260" w:lineRule="exact"/>
        <w:jc w:val="both"/>
        <w:rPr>
          <w:rFonts w:ascii="Arial" w:hAnsi="Arial" w:cs="Arial"/>
          <w:b/>
          <w:sz w:val="22"/>
          <w:szCs w:val="22"/>
        </w:rPr>
      </w:pPr>
    </w:p>
    <w:p w:rsidR="00F85BE8" w:rsidRDefault="00F85BE8" w:rsidP="00F85BE8">
      <w:pPr>
        <w:pStyle w:val="Zkladntextodsazen"/>
        <w:jc w:val="both"/>
        <w:rPr>
          <w:rFonts w:ascii="Arial" w:hAnsi="Arial" w:cs="Arial"/>
          <w:bCs/>
          <w:sz w:val="22"/>
          <w:szCs w:val="22"/>
        </w:rPr>
      </w:pPr>
    </w:p>
    <w:p w:rsidR="00F85BE8" w:rsidRDefault="00F85BE8" w:rsidP="00F85BE8">
      <w:pPr>
        <w:pStyle w:val="Zkladntextodsazen"/>
        <w:jc w:val="both"/>
        <w:rPr>
          <w:rFonts w:ascii="Arial" w:hAnsi="Arial" w:cs="Arial"/>
          <w:bCs/>
          <w:sz w:val="22"/>
          <w:szCs w:val="22"/>
        </w:rPr>
      </w:pPr>
    </w:p>
    <w:p w:rsidR="006544EA" w:rsidRDefault="006544EA" w:rsidP="006544EA">
      <w:pPr>
        <w:pStyle w:val="Zkladntextodsazen"/>
        <w:jc w:val="both"/>
        <w:rPr>
          <w:rFonts w:ascii="Arial" w:hAnsi="Arial" w:cs="Arial"/>
          <w:bCs/>
          <w:sz w:val="22"/>
          <w:szCs w:val="22"/>
        </w:rPr>
      </w:pPr>
      <w:r>
        <w:rPr>
          <w:rFonts w:ascii="Arial" w:hAnsi="Arial" w:cs="Arial"/>
          <w:bCs/>
          <w:sz w:val="22"/>
          <w:szCs w:val="22"/>
        </w:rPr>
        <w:t>Ing. Jan Hyliš</w:t>
      </w:r>
    </w:p>
    <w:p w:rsidR="006544EA" w:rsidRDefault="006544EA" w:rsidP="006544EA">
      <w:pPr>
        <w:pStyle w:val="Zkladntextodsazen"/>
        <w:jc w:val="both"/>
        <w:rPr>
          <w:rFonts w:ascii="Arial" w:hAnsi="Arial" w:cs="Arial"/>
          <w:sz w:val="22"/>
          <w:szCs w:val="22"/>
        </w:rPr>
      </w:pPr>
      <w:r>
        <w:rPr>
          <w:rFonts w:ascii="Arial" w:hAnsi="Arial" w:cs="Arial"/>
          <w:sz w:val="22"/>
          <w:szCs w:val="22"/>
        </w:rPr>
        <w:t xml:space="preserve">člen rady kraje pro oblast </w:t>
      </w:r>
    </w:p>
    <w:p w:rsidR="00F85BE8" w:rsidRPr="005C1B65" w:rsidRDefault="006544EA" w:rsidP="006544EA">
      <w:pPr>
        <w:pStyle w:val="Zkladntextodsazen"/>
        <w:jc w:val="both"/>
        <w:rPr>
          <w:rFonts w:ascii="Arial" w:hAnsi="Arial" w:cs="Arial"/>
          <w:b/>
          <w:sz w:val="22"/>
          <w:szCs w:val="22"/>
        </w:rPr>
      </w:pPr>
      <w:r>
        <w:rPr>
          <w:rFonts w:ascii="Arial" w:hAnsi="Arial" w:cs="Arial"/>
          <w:sz w:val="22"/>
          <w:szCs w:val="22"/>
        </w:rPr>
        <w:t>dopravy a silničního hospodářství</w:t>
      </w:r>
      <w:r w:rsidR="00F85BE8" w:rsidRPr="005229BF">
        <w:rPr>
          <w:rFonts w:ascii="Arial" w:hAnsi="Arial" w:cs="Arial"/>
          <w:bCs/>
          <w:sz w:val="22"/>
          <w:szCs w:val="22"/>
        </w:rPr>
        <w:tab/>
      </w:r>
    </w:p>
    <w:p w:rsidR="00F2059F" w:rsidRPr="00951C80" w:rsidRDefault="00185CF6" w:rsidP="00185CF6">
      <w:pPr>
        <w:pStyle w:val="Zkladntextodsazen"/>
        <w:tabs>
          <w:tab w:val="left" w:pos="5670"/>
        </w:tabs>
        <w:spacing w:line="260" w:lineRule="exact"/>
        <w:jc w:val="both"/>
        <w:rPr>
          <w:rFonts w:ascii="Arial" w:hAnsi="Arial" w:cs="Arial"/>
          <w:bCs/>
          <w:sz w:val="22"/>
          <w:szCs w:val="22"/>
        </w:rPr>
      </w:pPr>
      <w:r>
        <w:rPr>
          <w:rFonts w:ascii="Arial" w:hAnsi="Arial" w:cs="Arial"/>
          <w:bCs/>
          <w:sz w:val="22"/>
          <w:szCs w:val="22"/>
        </w:rPr>
        <w:tab/>
      </w:r>
    </w:p>
    <w:sectPr w:rsidR="00F2059F" w:rsidRPr="00951C80" w:rsidSect="00016A8D">
      <w:footerReference w:type="default" r:id="rId9"/>
      <w:headerReference w:type="first" r:id="rId10"/>
      <w:footnotePr>
        <w:pos w:val="beneathText"/>
      </w:footnotePr>
      <w:pgSz w:w="12240" w:h="15840"/>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85F" w:rsidRDefault="00BE285F">
      <w:r>
        <w:separator/>
      </w:r>
    </w:p>
  </w:endnote>
  <w:endnote w:type="continuationSeparator" w:id="0">
    <w:p w:rsidR="00BE285F" w:rsidRDefault="00BE2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90F" w:rsidRDefault="0083590F" w:rsidP="00215361">
    <w:pPr>
      <w:pStyle w:val="Zpat"/>
      <w:jc w:val="center"/>
    </w:pPr>
    <w:r>
      <w:t xml:space="preserve">Strana </w:t>
    </w:r>
    <w:r>
      <w:fldChar w:fldCharType="begin"/>
    </w:r>
    <w:r>
      <w:instrText xml:space="preserve"> PAGE </w:instrText>
    </w:r>
    <w:r>
      <w:fldChar w:fldCharType="separate"/>
    </w:r>
    <w:r w:rsidR="00C46507">
      <w:rPr>
        <w:noProof/>
      </w:rPr>
      <w:t>7</w:t>
    </w:r>
    <w:r>
      <w:fldChar w:fldCharType="end"/>
    </w:r>
    <w:r>
      <w:t xml:space="preserve"> (celkem </w:t>
    </w:r>
    <w:r w:rsidR="00C46507">
      <w:fldChar w:fldCharType="begin"/>
    </w:r>
    <w:r w:rsidR="00C46507">
      <w:instrText xml:space="preserve"> NUMPAGES </w:instrText>
    </w:r>
    <w:r w:rsidR="00C46507">
      <w:fldChar w:fldCharType="separate"/>
    </w:r>
    <w:r w:rsidR="00C46507">
      <w:rPr>
        <w:noProof/>
      </w:rPr>
      <w:t>8</w:t>
    </w:r>
    <w:r w:rsidR="00C46507">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85F" w:rsidRDefault="00BE285F">
      <w:r>
        <w:separator/>
      </w:r>
    </w:p>
  </w:footnote>
  <w:footnote w:type="continuationSeparator" w:id="0">
    <w:p w:rsidR="00BE285F" w:rsidRDefault="00BE28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5"/>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6"/>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340"/>
    <w:rsid w:val="0000132A"/>
    <w:rsid w:val="00003393"/>
    <w:rsid w:val="00004907"/>
    <w:rsid w:val="0001289C"/>
    <w:rsid w:val="00015E63"/>
    <w:rsid w:val="00016A8D"/>
    <w:rsid w:val="00060801"/>
    <w:rsid w:val="00066E1D"/>
    <w:rsid w:val="00070108"/>
    <w:rsid w:val="00077C08"/>
    <w:rsid w:val="00077FC8"/>
    <w:rsid w:val="00082B87"/>
    <w:rsid w:val="000919E1"/>
    <w:rsid w:val="00095C56"/>
    <w:rsid w:val="00097881"/>
    <w:rsid w:val="000978EB"/>
    <w:rsid w:val="00097F0E"/>
    <w:rsid w:val="000A4BD1"/>
    <w:rsid w:val="000A54C2"/>
    <w:rsid w:val="000B04A2"/>
    <w:rsid w:val="000B06F5"/>
    <w:rsid w:val="000B0978"/>
    <w:rsid w:val="000B463C"/>
    <w:rsid w:val="000B6D0C"/>
    <w:rsid w:val="000B717E"/>
    <w:rsid w:val="000B7A5F"/>
    <w:rsid w:val="000D5DFF"/>
    <w:rsid w:val="000E678B"/>
    <w:rsid w:val="000E7DEF"/>
    <w:rsid w:val="000F4AEC"/>
    <w:rsid w:val="000F7BD1"/>
    <w:rsid w:val="001054CD"/>
    <w:rsid w:val="00111246"/>
    <w:rsid w:val="00121F1A"/>
    <w:rsid w:val="00124C81"/>
    <w:rsid w:val="00135D72"/>
    <w:rsid w:val="00140948"/>
    <w:rsid w:val="00145849"/>
    <w:rsid w:val="00156523"/>
    <w:rsid w:val="00161741"/>
    <w:rsid w:val="00182205"/>
    <w:rsid w:val="00185CF6"/>
    <w:rsid w:val="001A35DE"/>
    <w:rsid w:val="001C7CE9"/>
    <w:rsid w:val="001F09D0"/>
    <w:rsid w:val="001F4C5F"/>
    <w:rsid w:val="002018D0"/>
    <w:rsid w:val="00215361"/>
    <w:rsid w:val="00225EFF"/>
    <w:rsid w:val="002262AB"/>
    <w:rsid w:val="00232774"/>
    <w:rsid w:val="00236C00"/>
    <w:rsid w:val="002419F9"/>
    <w:rsid w:val="00246F5D"/>
    <w:rsid w:val="0025157C"/>
    <w:rsid w:val="002663B5"/>
    <w:rsid w:val="00270D48"/>
    <w:rsid w:val="00273CAD"/>
    <w:rsid w:val="00291FE0"/>
    <w:rsid w:val="002A6CEC"/>
    <w:rsid w:val="002A7328"/>
    <w:rsid w:val="002B171A"/>
    <w:rsid w:val="002B2387"/>
    <w:rsid w:val="002C322C"/>
    <w:rsid w:val="002C48E7"/>
    <w:rsid w:val="002C7EC9"/>
    <w:rsid w:val="002F009C"/>
    <w:rsid w:val="002F1976"/>
    <w:rsid w:val="003149F6"/>
    <w:rsid w:val="00315AE6"/>
    <w:rsid w:val="00322361"/>
    <w:rsid w:val="00327EA5"/>
    <w:rsid w:val="00343D1F"/>
    <w:rsid w:val="00356977"/>
    <w:rsid w:val="00367AA0"/>
    <w:rsid w:val="00373D6E"/>
    <w:rsid w:val="00384542"/>
    <w:rsid w:val="0038739B"/>
    <w:rsid w:val="00392621"/>
    <w:rsid w:val="00393612"/>
    <w:rsid w:val="003A564F"/>
    <w:rsid w:val="003B7B85"/>
    <w:rsid w:val="003C7900"/>
    <w:rsid w:val="003D10EA"/>
    <w:rsid w:val="003D664D"/>
    <w:rsid w:val="003D6A9A"/>
    <w:rsid w:val="003E016B"/>
    <w:rsid w:val="003E7487"/>
    <w:rsid w:val="003F2D01"/>
    <w:rsid w:val="00405707"/>
    <w:rsid w:val="00412D4A"/>
    <w:rsid w:val="004335B8"/>
    <w:rsid w:val="00435FB1"/>
    <w:rsid w:val="004517EA"/>
    <w:rsid w:val="00463257"/>
    <w:rsid w:val="004A6D7C"/>
    <w:rsid w:val="004B5275"/>
    <w:rsid w:val="004C0555"/>
    <w:rsid w:val="004C28A2"/>
    <w:rsid w:val="004C3201"/>
    <w:rsid w:val="004E1697"/>
    <w:rsid w:val="004E3912"/>
    <w:rsid w:val="004F2BFF"/>
    <w:rsid w:val="005005E9"/>
    <w:rsid w:val="005007C1"/>
    <w:rsid w:val="00503738"/>
    <w:rsid w:val="00506A10"/>
    <w:rsid w:val="00511807"/>
    <w:rsid w:val="00515340"/>
    <w:rsid w:val="005325DB"/>
    <w:rsid w:val="00551562"/>
    <w:rsid w:val="005549A7"/>
    <w:rsid w:val="00573151"/>
    <w:rsid w:val="00583332"/>
    <w:rsid w:val="0058750A"/>
    <w:rsid w:val="005A20E2"/>
    <w:rsid w:val="005B5570"/>
    <w:rsid w:val="005C113F"/>
    <w:rsid w:val="005C477F"/>
    <w:rsid w:val="005C6CDD"/>
    <w:rsid w:val="005D3DF3"/>
    <w:rsid w:val="005E599F"/>
    <w:rsid w:val="005F2D80"/>
    <w:rsid w:val="005F401A"/>
    <w:rsid w:val="00622934"/>
    <w:rsid w:val="00622DE1"/>
    <w:rsid w:val="00630210"/>
    <w:rsid w:val="006418A4"/>
    <w:rsid w:val="006473B3"/>
    <w:rsid w:val="006544EA"/>
    <w:rsid w:val="00660E44"/>
    <w:rsid w:val="00662459"/>
    <w:rsid w:val="0067745A"/>
    <w:rsid w:val="00677904"/>
    <w:rsid w:val="00680A9D"/>
    <w:rsid w:val="0068471B"/>
    <w:rsid w:val="006946BF"/>
    <w:rsid w:val="0069689E"/>
    <w:rsid w:val="006A05D2"/>
    <w:rsid w:val="006A2289"/>
    <w:rsid w:val="006A56F6"/>
    <w:rsid w:val="006D02EB"/>
    <w:rsid w:val="006D455F"/>
    <w:rsid w:val="006D567F"/>
    <w:rsid w:val="006F040D"/>
    <w:rsid w:val="006F508A"/>
    <w:rsid w:val="006F5D8B"/>
    <w:rsid w:val="00701CE7"/>
    <w:rsid w:val="007037EA"/>
    <w:rsid w:val="007100DC"/>
    <w:rsid w:val="00714A74"/>
    <w:rsid w:val="00722B0C"/>
    <w:rsid w:val="007301D4"/>
    <w:rsid w:val="0073619B"/>
    <w:rsid w:val="00757C0D"/>
    <w:rsid w:val="00762D5D"/>
    <w:rsid w:val="007660F8"/>
    <w:rsid w:val="00770C3F"/>
    <w:rsid w:val="007731AB"/>
    <w:rsid w:val="00773DF1"/>
    <w:rsid w:val="007741E1"/>
    <w:rsid w:val="007768FE"/>
    <w:rsid w:val="007800DD"/>
    <w:rsid w:val="0078505C"/>
    <w:rsid w:val="00795524"/>
    <w:rsid w:val="007A0D9F"/>
    <w:rsid w:val="007A1A0E"/>
    <w:rsid w:val="007A673A"/>
    <w:rsid w:val="007A73B8"/>
    <w:rsid w:val="007C1572"/>
    <w:rsid w:val="007D0AF7"/>
    <w:rsid w:val="007D2790"/>
    <w:rsid w:val="007D52CC"/>
    <w:rsid w:val="007E0409"/>
    <w:rsid w:val="007F3882"/>
    <w:rsid w:val="007F4D8D"/>
    <w:rsid w:val="007F5CF8"/>
    <w:rsid w:val="00806EF9"/>
    <w:rsid w:val="00811624"/>
    <w:rsid w:val="0081335A"/>
    <w:rsid w:val="00830556"/>
    <w:rsid w:val="00831549"/>
    <w:rsid w:val="0083590F"/>
    <w:rsid w:val="00836495"/>
    <w:rsid w:val="00840BD9"/>
    <w:rsid w:val="00864AA1"/>
    <w:rsid w:val="00870C1D"/>
    <w:rsid w:val="00885EAF"/>
    <w:rsid w:val="008911A7"/>
    <w:rsid w:val="008A23A6"/>
    <w:rsid w:val="008A6FDE"/>
    <w:rsid w:val="008B497A"/>
    <w:rsid w:val="008B543A"/>
    <w:rsid w:val="008C2348"/>
    <w:rsid w:val="008F211F"/>
    <w:rsid w:val="0090230A"/>
    <w:rsid w:val="0090617B"/>
    <w:rsid w:val="0091224F"/>
    <w:rsid w:val="00914D06"/>
    <w:rsid w:val="0091629E"/>
    <w:rsid w:val="00925B87"/>
    <w:rsid w:val="009267A4"/>
    <w:rsid w:val="00951C80"/>
    <w:rsid w:val="00951DF6"/>
    <w:rsid w:val="0095760F"/>
    <w:rsid w:val="00960F66"/>
    <w:rsid w:val="0096649F"/>
    <w:rsid w:val="00966ACD"/>
    <w:rsid w:val="0098075F"/>
    <w:rsid w:val="009851C0"/>
    <w:rsid w:val="00986A6F"/>
    <w:rsid w:val="009907FC"/>
    <w:rsid w:val="009938BB"/>
    <w:rsid w:val="009A1B72"/>
    <w:rsid w:val="009A2BA6"/>
    <w:rsid w:val="009B17E5"/>
    <w:rsid w:val="009B2792"/>
    <w:rsid w:val="009B5C05"/>
    <w:rsid w:val="009B7EB6"/>
    <w:rsid w:val="009C77F2"/>
    <w:rsid w:val="009D203C"/>
    <w:rsid w:val="009D6879"/>
    <w:rsid w:val="009E26C3"/>
    <w:rsid w:val="009E36C2"/>
    <w:rsid w:val="009F7509"/>
    <w:rsid w:val="009F7D0C"/>
    <w:rsid w:val="00A017B1"/>
    <w:rsid w:val="00A041DE"/>
    <w:rsid w:val="00A06DA0"/>
    <w:rsid w:val="00A07442"/>
    <w:rsid w:val="00A329E7"/>
    <w:rsid w:val="00A3734F"/>
    <w:rsid w:val="00A45774"/>
    <w:rsid w:val="00A479E6"/>
    <w:rsid w:val="00A47F6D"/>
    <w:rsid w:val="00A75D34"/>
    <w:rsid w:val="00A80818"/>
    <w:rsid w:val="00A82D84"/>
    <w:rsid w:val="00A838AC"/>
    <w:rsid w:val="00A90311"/>
    <w:rsid w:val="00A96622"/>
    <w:rsid w:val="00A97512"/>
    <w:rsid w:val="00AA02D9"/>
    <w:rsid w:val="00AA0CDF"/>
    <w:rsid w:val="00AA16A2"/>
    <w:rsid w:val="00AA7A5F"/>
    <w:rsid w:val="00AC3571"/>
    <w:rsid w:val="00AC4C65"/>
    <w:rsid w:val="00AD7A6F"/>
    <w:rsid w:val="00AE20F7"/>
    <w:rsid w:val="00B116FF"/>
    <w:rsid w:val="00B16843"/>
    <w:rsid w:val="00B169F5"/>
    <w:rsid w:val="00B1781E"/>
    <w:rsid w:val="00B22F93"/>
    <w:rsid w:val="00B30E33"/>
    <w:rsid w:val="00B37259"/>
    <w:rsid w:val="00B51BE6"/>
    <w:rsid w:val="00B57DB3"/>
    <w:rsid w:val="00B64241"/>
    <w:rsid w:val="00B67CA9"/>
    <w:rsid w:val="00B97F1C"/>
    <w:rsid w:val="00BC072C"/>
    <w:rsid w:val="00BD43EF"/>
    <w:rsid w:val="00BE285F"/>
    <w:rsid w:val="00BF2310"/>
    <w:rsid w:val="00BF3D08"/>
    <w:rsid w:val="00BF7A46"/>
    <w:rsid w:val="00C10153"/>
    <w:rsid w:val="00C1232C"/>
    <w:rsid w:val="00C2490B"/>
    <w:rsid w:val="00C26351"/>
    <w:rsid w:val="00C27E0E"/>
    <w:rsid w:val="00C46507"/>
    <w:rsid w:val="00C50E94"/>
    <w:rsid w:val="00C746AF"/>
    <w:rsid w:val="00C93362"/>
    <w:rsid w:val="00CA345E"/>
    <w:rsid w:val="00CB432C"/>
    <w:rsid w:val="00CB7B9C"/>
    <w:rsid w:val="00CC409E"/>
    <w:rsid w:val="00CE4652"/>
    <w:rsid w:val="00CF1B0A"/>
    <w:rsid w:val="00CF380D"/>
    <w:rsid w:val="00CF470E"/>
    <w:rsid w:val="00CF6ADB"/>
    <w:rsid w:val="00CF6F37"/>
    <w:rsid w:val="00CF7E94"/>
    <w:rsid w:val="00D107EF"/>
    <w:rsid w:val="00D13471"/>
    <w:rsid w:val="00D367E1"/>
    <w:rsid w:val="00D4741E"/>
    <w:rsid w:val="00D542E7"/>
    <w:rsid w:val="00D563A7"/>
    <w:rsid w:val="00D64FCF"/>
    <w:rsid w:val="00D734E8"/>
    <w:rsid w:val="00D77D27"/>
    <w:rsid w:val="00D91240"/>
    <w:rsid w:val="00D91738"/>
    <w:rsid w:val="00D9368A"/>
    <w:rsid w:val="00DB76F6"/>
    <w:rsid w:val="00DC2CA5"/>
    <w:rsid w:val="00DC3915"/>
    <w:rsid w:val="00DC5897"/>
    <w:rsid w:val="00DE6B4C"/>
    <w:rsid w:val="00DF0D4A"/>
    <w:rsid w:val="00DF366D"/>
    <w:rsid w:val="00DF4D87"/>
    <w:rsid w:val="00DF70B5"/>
    <w:rsid w:val="00E00041"/>
    <w:rsid w:val="00E15AF4"/>
    <w:rsid w:val="00E168B6"/>
    <w:rsid w:val="00E213FC"/>
    <w:rsid w:val="00E270AD"/>
    <w:rsid w:val="00E320B8"/>
    <w:rsid w:val="00E33B3F"/>
    <w:rsid w:val="00E43440"/>
    <w:rsid w:val="00E4465F"/>
    <w:rsid w:val="00E67CBB"/>
    <w:rsid w:val="00E852E4"/>
    <w:rsid w:val="00E97D3A"/>
    <w:rsid w:val="00EA767A"/>
    <w:rsid w:val="00EB4535"/>
    <w:rsid w:val="00EB7C58"/>
    <w:rsid w:val="00EC52A7"/>
    <w:rsid w:val="00ED76C7"/>
    <w:rsid w:val="00EF4EDF"/>
    <w:rsid w:val="00F0133B"/>
    <w:rsid w:val="00F13154"/>
    <w:rsid w:val="00F2059F"/>
    <w:rsid w:val="00F241F4"/>
    <w:rsid w:val="00F246CB"/>
    <w:rsid w:val="00F3223D"/>
    <w:rsid w:val="00F33E39"/>
    <w:rsid w:val="00F346AC"/>
    <w:rsid w:val="00F420C3"/>
    <w:rsid w:val="00F4437B"/>
    <w:rsid w:val="00F53E9D"/>
    <w:rsid w:val="00F72C87"/>
    <w:rsid w:val="00F85BE8"/>
    <w:rsid w:val="00F94973"/>
    <w:rsid w:val="00FA52C7"/>
    <w:rsid w:val="00FB14A8"/>
    <w:rsid w:val="00FB6F68"/>
    <w:rsid w:val="00FC1583"/>
    <w:rsid w:val="00FD0B71"/>
    <w:rsid w:val="00FE167B"/>
    <w:rsid w:val="00FE39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link w:val="Nadpis2Char"/>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link w:val="Nadpis2Char"/>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D67C2-283C-4B07-9F5B-08B6A0318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TotalTime>
  <Pages>8</Pages>
  <Words>2857</Words>
  <Characters>16863</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19681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44</cp:revision>
  <cp:lastPrinted>2019-01-21T14:49:00Z</cp:lastPrinted>
  <dcterms:created xsi:type="dcterms:W3CDTF">2017-02-22T09:38:00Z</dcterms:created>
  <dcterms:modified xsi:type="dcterms:W3CDTF">2019-02-18T09:16:00Z</dcterms:modified>
</cp:coreProperties>
</file>